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omments.xml" ContentType="application/vnd.openxmlformats-officedocument.wordprocessingml.comments+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55CFD" w14:paraId="47E64AA7" w14:textId="77777777" w:rsidTr="00D74AE1">
        <w:trPr>
          <w:trHeight w:hRule="exact" w:val="2948"/>
        </w:trPr>
        <w:tc>
          <w:tcPr>
            <w:tcW w:w="11185" w:type="dxa"/>
            <w:vAlign w:val="center"/>
          </w:tcPr>
          <w:p w14:paraId="64F5E1DA" w14:textId="659F65E5" w:rsidR="00974E99" w:rsidRPr="00C55CFD" w:rsidRDefault="00974E99" w:rsidP="009B2D7D">
            <w:pPr>
              <w:pStyle w:val="Documenttype"/>
              <w:jc w:val="both"/>
            </w:pPr>
            <w:bookmarkStart w:id="0" w:name="_GoBack"/>
            <w:bookmarkEnd w:id="0"/>
            <w:r w:rsidRPr="00C55CFD">
              <w:t>I</w:t>
            </w:r>
            <w:bookmarkStart w:id="1" w:name="_Ref445116029"/>
            <w:bookmarkEnd w:id="1"/>
            <w:r w:rsidRPr="00C55CFD">
              <w:t xml:space="preserve">ALA </w:t>
            </w:r>
            <w:r w:rsidR="0093492E" w:rsidRPr="00C55CFD">
              <w:t>G</w:t>
            </w:r>
            <w:r w:rsidR="00722236" w:rsidRPr="00C55CFD">
              <w:t>uideline</w:t>
            </w:r>
          </w:p>
        </w:tc>
      </w:tr>
    </w:tbl>
    <w:p w14:paraId="68CAB611" w14:textId="77777777" w:rsidR="008972C3" w:rsidRPr="00C55CFD" w:rsidRDefault="008972C3" w:rsidP="009B2D7D">
      <w:pPr>
        <w:jc w:val="both"/>
      </w:pPr>
    </w:p>
    <w:p w14:paraId="43B79C5E" w14:textId="19202B79" w:rsidR="00D74AE1" w:rsidRPr="00C55CFD" w:rsidRDefault="00D74AE1" w:rsidP="009B2D7D">
      <w:pPr>
        <w:jc w:val="both"/>
      </w:pPr>
    </w:p>
    <w:p w14:paraId="48AC876B" w14:textId="35DFFDE3" w:rsidR="0093492E" w:rsidRPr="00C55CFD" w:rsidRDefault="00A42173" w:rsidP="009B2D7D">
      <w:pPr>
        <w:pStyle w:val="Documentnumber"/>
        <w:jc w:val="both"/>
      </w:pPr>
      <w:r w:rsidRPr="00C55CFD">
        <w:t>####</w:t>
      </w:r>
    </w:p>
    <w:p w14:paraId="6593377F" w14:textId="77777777" w:rsidR="0026038D" w:rsidRPr="00C55CFD" w:rsidRDefault="0026038D" w:rsidP="009B2D7D">
      <w:pPr>
        <w:jc w:val="both"/>
      </w:pPr>
    </w:p>
    <w:p w14:paraId="526F15F2" w14:textId="72CB5544" w:rsidR="00730542" w:rsidRDefault="004B39E5" w:rsidP="009B2D7D">
      <w:pPr>
        <w:pStyle w:val="Documentname"/>
        <w:jc w:val="both"/>
        <w:rPr>
          <w:bCs/>
        </w:rPr>
      </w:pPr>
      <w:r w:rsidRPr="00C55CFD">
        <w:rPr>
          <w:bCs/>
        </w:rPr>
        <w:t xml:space="preserve">The </w:t>
      </w:r>
      <w:r w:rsidR="00980FC2" w:rsidRPr="00C55CFD">
        <w:rPr>
          <w:bCs/>
        </w:rPr>
        <w:t xml:space="preserve">use of </w:t>
      </w:r>
      <w:r w:rsidR="00242300">
        <w:rPr>
          <w:bCs/>
        </w:rPr>
        <w:t xml:space="preserve">the </w:t>
      </w:r>
      <w:r w:rsidR="00730542">
        <w:rPr>
          <w:bCs/>
        </w:rPr>
        <w:t xml:space="preserve">IALA </w:t>
      </w:r>
      <w:r w:rsidR="00091BF3">
        <w:rPr>
          <w:bCs/>
        </w:rPr>
        <w:t xml:space="preserve">Risk Assessment Made Simple (RAMS) </w:t>
      </w:r>
      <w:r w:rsidR="00730542">
        <w:rPr>
          <w:bCs/>
        </w:rPr>
        <w:t>Tool</w:t>
      </w:r>
    </w:p>
    <w:p w14:paraId="2D49E0D0" w14:textId="77777777" w:rsidR="00730542" w:rsidRDefault="00730542" w:rsidP="009B2D7D">
      <w:pPr>
        <w:pStyle w:val="Documentname"/>
        <w:jc w:val="both"/>
        <w:rPr>
          <w:bCs/>
        </w:rPr>
      </w:pPr>
    </w:p>
    <w:p w14:paraId="16C15B39" w14:textId="77777777" w:rsidR="00CF49CC" w:rsidRPr="00C55CFD" w:rsidRDefault="00CF49CC" w:rsidP="009B2D7D">
      <w:pPr>
        <w:jc w:val="both"/>
      </w:pPr>
    </w:p>
    <w:p w14:paraId="7AF35B35" w14:textId="77777777" w:rsidR="004E0BBB" w:rsidRPr="00C55CFD" w:rsidRDefault="004E0BBB"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5D0E1E20" w14:textId="77777777" w:rsidR="004E0BBB" w:rsidRPr="00C55CFD" w:rsidRDefault="004E0BBB" w:rsidP="009B2D7D">
      <w:pPr>
        <w:jc w:val="both"/>
      </w:pPr>
    </w:p>
    <w:p w14:paraId="01A6A458" w14:textId="77777777" w:rsidR="004E0BBB" w:rsidRPr="00C55CFD" w:rsidRDefault="004E0BBB" w:rsidP="009B2D7D">
      <w:pPr>
        <w:jc w:val="both"/>
      </w:pP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Pr="00C55CFD" w:rsidRDefault="004E0BBB" w:rsidP="009B2D7D">
      <w:pPr>
        <w:jc w:val="both"/>
      </w:pPr>
    </w:p>
    <w:p w14:paraId="681DE662" w14:textId="77777777" w:rsidR="004E0BBB" w:rsidRPr="00C55CFD" w:rsidRDefault="004E0BBB" w:rsidP="009B2D7D">
      <w:pPr>
        <w:jc w:val="both"/>
      </w:pPr>
    </w:p>
    <w:p w14:paraId="5E1C3808" w14:textId="77777777" w:rsidR="004E0BBB" w:rsidRPr="00C55CFD" w:rsidRDefault="004E0BBB"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57D94102" w14:textId="77777777" w:rsidR="004E0BBB" w:rsidRPr="00C55CFD" w:rsidRDefault="004E0BBB" w:rsidP="009B2D7D">
      <w:pPr>
        <w:jc w:val="both"/>
      </w:pPr>
    </w:p>
    <w:p w14:paraId="449FDE77" w14:textId="77777777" w:rsidR="004E0BBB" w:rsidRPr="00C55CFD" w:rsidRDefault="004E0BBB" w:rsidP="009B2D7D">
      <w:pPr>
        <w:jc w:val="both"/>
      </w:pPr>
    </w:p>
    <w:p w14:paraId="4E9447F9" w14:textId="77777777" w:rsidR="00734BC6" w:rsidRPr="00C55CFD" w:rsidRDefault="00734BC6" w:rsidP="009B2D7D">
      <w:pPr>
        <w:jc w:val="both"/>
      </w:pPr>
    </w:p>
    <w:p w14:paraId="0D94A579" w14:textId="77777777" w:rsidR="004E0BBB" w:rsidRPr="00C55CFD" w:rsidRDefault="004E0BBB" w:rsidP="009B2D7D">
      <w:pPr>
        <w:jc w:val="both"/>
      </w:pPr>
    </w:p>
    <w:p w14:paraId="1A9CCE3A" w14:textId="77777777" w:rsidR="004E0BBB" w:rsidRPr="00C55CFD" w:rsidRDefault="004E0BBB" w:rsidP="009B2D7D">
      <w:pPr>
        <w:jc w:val="both"/>
      </w:pPr>
    </w:p>
    <w:p w14:paraId="0CA0548D" w14:textId="77777777" w:rsidR="004E0BBB" w:rsidRPr="00C55CFD" w:rsidRDefault="004E0BBB" w:rsidP="009B2D7D">
      <w:pPr>
        <w:jc w:val="both"/>
      </w:pPr>
    </w:p>
    <w:p w14:paraId="7DD851A7" w14:textId="77777777" w:rsidR="004E0BBB" w:rsidRPr="00C55CFD" w:rsidRDefault="004E0BBB" w:rsidP="009B2D7D">
      <w:pPr>
        <w:jc w:val="both"/>
      </w:pPr>
    </w:p>
    <w:p w14:paraId="1A365C1D" w14:textId="77777777" w:rsidR="004E0BBB" w:rsidRPr="00C55CFD" w:rsidRDefault="004E0BBB" w:rsidP="009B2D7D">
      <w:pPr>
        <w:jc w:val="both"/>
      </w:pPr>
    </w:p>
    <w:p w14:paraId="552D5F67"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0A7657E8" w:rsidR="004E0BBB" w:rsidRPr="00C55CFD" w:rsidRDefault="004E0BBB" w:rsidP="009B2D7D">
      <w:pPr>
        <w:pStyle w:val="Documentdate"/>
        <w:jc w:val="both"/>
      </w:pPr>
      <w:r w:rsidRPr="00C55CFD">
        <w:lastRenderedPageBreak/>
        <w:t>D</w:t>
      </w:r>
      <w:r w:rsidR="004B39E5" w:rsidRPr="00C55CFD">
        <w:t>ecember 201</w:t>
      </w:r>
      <w:r w:rsidR="00A42173" w:rsidRPr="00C55CFD">
        <w:t>6</w:t>
      </w:r>
    </w:p>
    <w:p w14:paraId="5794C070" w14:textId="77777777" w:rsidR="00BC27F6" w:rsidRPr="00C55CFD" w:rsidRDefault="00BC27F6" w:rsidP="009B2D7D">
      <w:pPr>
        <w:jc w:val="both"/>
        <w:sectPr w:rsidR="00BC27F6" w:rsidRPr="00C55CFD"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C55CFD" w:rsidRDefault="00914E26" w:rsidP="009B2D7D">
      <w:pPr>
        <w:pStyle w:val="BodyText"/>
        <w:jc w:val="both"/>
      </w:pPr>
      <w:r w:rsidRPr="00C55CFD">
        <w:lastRenderedPageBreak/>
        <w:t xml:space="preserve">Revisions to this IALA Document are to </w:t>
      </w:r>
      <w:proofErr w:type="gramStart"/>
      <w:r w:rsidRPr="00C55CFD">
        <w:t>be noted</w:t>
      </w:r>
      <w:proofErr w:type="gramEnd"/>
      <w:r w:rsidRPr="00C55CFD">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55CFD" w14:paraId="430D3EB5" w14:textId="77777777" w:rsidTr="005E4659">
        <w:tc>
          <w:tcPr>
            <w:tcW w:w="1908" w:type="dxa"/>
          </w:tcPr>
          <w:p w14:paraId="3107F566" w14:textId="77777777" w:rsidR="00914E26" w:rsidRPr="00C55CFD" w:rsidRDefault="00914E26" w:rsidP="009B2D7D">
            <w:pPr>
              <w:pStyle w:val="Tableheading"/>
              <w:jc w:val="both"/>
              <w:rPr>
                <w:lang w:val="en-GB"/>
              </w:rPr>
            </w:pPr>
            <w:r w:rsidRPr="00C55CFD">
              <w:rPr>
                <w:lang w:val="en-GB"/>
              </w:rPr>
              <w:t>Date</w:t>
            </w:r>
          </w:p>
        </w:tc>
        <w:tc>
          <w:tcPr>
            <w:tcW w:w="3576" w:type="dxa"/>
          </w:tcPr>
          <w:p w14:paraId="195E253F" w14:textId="77777777" w:rsidR="00914E26" w:rsidRPr="00C55CFD" w:rsidRDefault="00914E26" w:rsidP="009B2D7D">
            <w:pPr>
              <w:pStyle w:val="Tableheading"/>
              <w:jc w:val="both"/>
              <w:rPr>
                <w:lang w:val="en-GB"/>
              </w:rPr>
            </w:pPr>
            <w:r w:rsidRPr="00C55CFD">
              <w:rPr>
                <w:lang w:val="en-GB"/>
              </w:rPr>
              <w:t>Page / Section Revised</w:t>
            </w:r>
          </w:p>
        </w:tc>
        <w:tc>
          <w:tcPr>
            <w:tcW w:w="5001" w:type="dxa"/>
          </w:tcPr>
          <w:p w14:paraId="4BC79789" w14:textId="77777777" w:rsidR="00914E26" w:rsidRPr="00C55CFD" w:rsidRDefault="00914E26" w:rsidP="009B2D7D">
            <w:pPr>
              <w:pStyle w:val="Tableheading"/>
              <w:jc w:val="both"/>
              <w:rPr>
                <w:lang w:val="en-GB"/>
              </w:rPr>
            </w:pPr>
            <w:r w:rsidRPr="00C55CFD">
              <w:rPr>
                <w:lang w:val="en-GB"/>
              </w:rPr>
              <w:t>Requirement for Revision</w:t>
            </w:r>
          </w:p>
        </w:tc>
      </w:tr>
      <w:tr w:rsidR="005E4659" w:rsidRPr="00C55CFD" w14:paraId="6C9FFC42" w14:textId="77777777" w:rsidTr="005E4659">
        <w:trPr>
          <w:trHeight w:val="851"/>
        </w:trPr>
        <w:tc>
          <w:tcPr>
            <w:tcW w:w="1908" w:type="dxa"/>
            <w:vAlign w:val="center"/>
          </w:tcPr>
          <w:p w14:paraId="6E2B7AB8" w14:textId="77777777" w:rsidR="00914E26" w:rsidRPr="00C55CFD" w:rsidRDefault="00914E26" w:rsidP="009B2D7D">
            <w:pPr>
              <w:pStyle w:val="Tabletext"/>
              <w:jc w:val="both"/>
            </w:pPr>
          </w:p>
        </w:tc>
        <w:tc>
          <w:tcPr>
            <w:tcW w:w="3576" w:type="dxa"/>
            <w:vAlign w:val="center"/>
          </w:tcPr>
          <w:p w14:paraId="150FE44D" w14:textId="77777777" w:rsidR="00914E26" w:rsidRPr="00C55CFD" w:rsidRDefault="00914E26" w:rsidP="009B2D7D">
            <w:pPr>
              <w:pStyle w:val="Tabletext"/>
              <w:jc w:val="both"/>
            </w:pPr>
          </w:p>
        </w:tc>
        <w:tc>
          <w:tcPr>
            <w:tcW w:w="5001" w:type="dxa"/>
            <w:vAlign w:val="center"/>
          </w:tcPr>
          <w:p w14:paraId="1DB61067" w14:textId="77777777" w:rsidR="00914E26" w:rsidRPr="00C55CFD" w:rsidRDefault="00914E26" w:rsidP="009B2D7D">
            <w:pPr>
              <w:pStyle w:val="Tabletext"/>
              <w:jc w:val="both"/>
            </w:pPr>
          </w:p>
        </w:tc>
      </w:tr>
      <w:tr w:rsidR="005E4659" w:rsidRPr="00C55CFD" w14:paraId="1B9351AC" w14:textId="77777777" w:rsidTr="005E4659">
        <w:trPr>
          <w:trHeight w:val="851"/>
        </w:trPr>
        <w:tc>
          <w:tcPr>
            <w:tcW w:w="1908" w:type="dxa"/>
            <w:vAlign w:val="center"/>
          </w:tcPr>
          <w:p w14:paraId="509D5CB2" w14:textId="77777777" w:rsidR="00914E26" w:rsidRPr="00C55CFD" w:rsidRDefault="00914E26" w:rsidP="009B2D7D">
            <w:pPr>
              <w:pStyle w:val="Tabletext"/>
              <w:jc w:val="both"/>
            </w:pPr>
          </w:p>
        </w:tc>
        <w:tc>
          <w:tcPr>
            <w:tcW w:w="3576" w:type="dxa"/>
            <w:vAlign w:val="center"/>
          </w:tcPr>
          <w:p w14:paraId="3FFA0815" w14:textId="77777777" w:rsidR="00914E26" w:rsidRPr="00C55CFD" w:rsidRDefault="00914E26" w:rsidP="009B2D7D">
            <w:pPr>
              <w:pStyle w:val="Tabletext"/>
              <w:jc w:val="both"/>
            </w:pPr>
          </w:p>
        </w:tc>
        <w:tc>
          <w:tcPr>
            <w:tcW w:w="5001" w:type="dxa"/>
            <w:vAlign w:val="center"/>
          </w:tcPr>
          <w:p w14:paraId="7614EB49" w14:textId="77777777" w:rsidR="00914E26" w:rsidRPr="00C55CFD" w:rsidRDefault="00914E26" w:rsidP="009B2D7D">
            <w:pPr>
              <w:pStyle w:val="Tabletext"/>
              <w:jc w:val="both"/>
            </w:pPr>
          </w:p>
        </w:tc>
      </w:tr>
      <w:tr w:rsidR="005E4659" w:rsidRPr="00C55CFD" w14:paraId="43EE0388" w14:textId="77777777" w:rsidTr="005E4659">
        <w:trPr>
          <w:trHeight w:val="851"/>
        </w:trPr>
        <w:tc>
          <w:tcPr>
            <w:tcW w:w="1908" w:type="dxa"/>
            <w:vAlign w:val="center"/>
          </w:tcPr>
          <w:p w14:paraId="7DB0FA96" w14:textId="77777777" w:rsidR="00914E26" w:rsidRPr="00C55CFD" w:rsidRDefault="00914E26" w:rsidP="009B2D7D">
            <w:pPr>
              <w:pStyle w:val="Tabletext"/>
              <w:jc w:val="both"/>
            </w:pPr>
          </w:p>
        </w:tc>
        <w:tc>
          <w:tcPr>
            <w:tcW w:w="3576" w:type="dxa"/>
            <w:vAlign w:val="center"/>
          </w:tcPr>
          <w:p w14:paraId="098A5B29" w14:textId="77777777" w:rsidR="00914E26" w:rsidRPr="00C55CFD" w:rsidRDefault="00914E26" w:rsidP="009B2D7D">
            <w:pPr>
              <w:pStyle w:val="Tabletext"/>
              <w:jc w:val="both"/>
            </w:pPr>
          </w:p>
        </w:tc>
        <w:tc>
          <w:tcPr>
            <w:tcW w:w="5001" w:type="dxa"/>
            <w:vAlign w:val="center"/>
          </w:tcPr>
          <w:p w14:paraId="1BD7E161" w14:textId="77777777" w:rsidR="00914E26" w:rsidRPr="00C55CFD" w:rsidRDefault="00914E26" w:rsidP="009B2D7D">
            <w:pPr>
              <w:pStyle w:val="Tabletext"/>
              <w:jc w:val="both"/>
            </w:pPr>
          </w:p>
        </w:tc>
      </w:tr>
      <w:tr w:rsidR="005E4659" w:rsidRPr="00C55CFD" w14:paraId="73C40370" w14:textId="77777777" w:rsidTr="005E4659">
        <w:trPr>
          <w:trHeight w:val="851"/>
        </w:trPr>
        <w:tc>
          <w:tcPr>
            <w:tcW w:w="1908" w:type="dxa"/>
            <w:vAlign w:val="center"/>
          </w:tcPr>
          <w:p w14:paraId="1D0A4237" w14:textId="77777777" w:rsidR="00914E26" w:rsidRPr="00C55CFD" w:rsidRDefault="00914E26" w:rsidP="009B2D7D">
            <w:pPr>
              <w:pStyle w:val="Tabletext"/>
              <w:jc w:val="both"/>
            </w:pPr>
          </w:p>
        </w:tc>
        <w:tc>
          <w:tcPr>
            <w:tcW w:w="3576" w:type="dxa"/>
            <w:vAlign w:val="center"/>
          </w:tcPr>
          <w:p w14:paraId="2D9AE83C" w14:textId="77777777" w:rsidR="00914E26" w:rsidRPr="00C55CFD" w:rsidRDefault="00914E26" w:rsidP="009B2D7D">
            <w:pPr>
              <w:pStyle w:val="Tabletext"/>
              <w:jc w:val="both"/>
            </w:pPr>
          </w:p>
        </w:tc>
        <w:tc>
          <w:tcPr>
            <w:tcW w:w="5001" w:type="dxa"/>
            <w:vAlign w:val="center"/>
          </w:tcPr>
          <w:p w14:paraId="2ACC1EBD" w14:textId="77777777" w:rsidR="00914E26" w:rsidRPr="00C55CFD" w:rsidRDefault="00914E26" w:rsidP="009B2D7D">
            <w:pPr>
              <w:pStyle w:val="Tabletext"/>
              <w:jc w:val="both"/>
            </w:pPr>
          </w:p>
        </w:tc>
      </w:tr>
      <w:tr w:rsidR="005E4659" w:rsidRPr="00C55CFD" w14:paraId="50D639EB" w14:textId="77777777" w:rsidTr="005E4659">
        <w:trPr>
          <w:trHeight w:val="851"/>
        </w:trPr>
        <w:tc>
          <w:tcPr>
            <w:tcW w:w="1908" w:type="dxa"/>
            <w:vAlign w:val="center"/>
          </w:tcPr>
          <w:p w14:paraId="41C4C42B" w14:textId="77777777" w:rsidR="00914E26" w:rsidRPr="00C55CFD" w:rsidRDefault="00914E26" w:rsidP="009B2D7D">
            <w:pPr>
              <w:pStyle w:val="Tabletext"/>
              <w:jc w:val="both"/>
            </w:pPr>
          </w:p>
        </w:tc>
        <w:tc>
          <w:tcPr>
            <w:tcW w:w="3576" w:type="dxa"/>
            <w:vAlign w:val="center"/>
          </w:tcPr>
          <w:p w14:paraId="34A66F6D" w14:textId="77777777" w:rsidR="00914E26" w:rsidRPr="00C55CFD" w:rsidRDefault="00914E26" w:rsidP="009B2D7D">
            <w:pPr>
              <w:pStyle w:val="Tabletext"/>
              <w:jc w:val="both"/>
            </w:pPr>
          </w:p>
        </w:tc>
        <w:tc>
          <w:tcPr>
            <w:tcW w:w="5001" w:type="dxa"/>
            <w:vAlign w:val="center"/>
          </w:tcPr>
          <w:p w14:paraId="700D7F36" w14:textId="77777777" w:rsidR="00914E26" w:rsidRPr="00C55CFD" w:rsidRDefault="00914E26" w:rsidP="009B2D7D">
            <w:pPr>
              <w:pStyle w:val="Tabletext"/>
              <w:jc w:val="both"/>
            </w:pPr>
          </w:p>
        </w:tc>
      </w:tr>
      <w:tr w:rsidR="005E4659" w:rsidRPr="00C55CFD" w14:paraId="77E709EA" w14:textId="77777777" w:rsidTr="005E4659">
        <w:trPr>
          <w:trHeight w:val="851"/>
        </w:trPr>
        <w:tc>
          <w:tcPr>
            <w:tcW w:w="1908" w:type="dxa"/>
            <w:vAlign w:val="center"/>
          </w:tcPr>
          <w:p w14:paraId="4578DD96" w14:textId="77777777" w:rsidR="00914E26" w:rsidRPr="00C55CFD" w:rsidRDefault="00914E26" w:rsidP="009B2D7D">
            <w:pPr>
              <w:pStyle w:val="Tabletext"/>
              <w:jc w:val="both"/>
            </w:pPr>
          </w:p>
        </w:tc>
        <w:tc>
          <w:tcPr>
            <w:tcW w:w="3576" w:type="dxa"/>
            <w:vAlign w:val="center"/>
          </w:tcPr>
          <w:p w14:paraId="48D9AEF0" w14:textId="77777777" w:rsidR="00914E26" w:rsidRPr="00C55CFD" w:rsidRDefault="00914E26" w:rsidP="009B2D7D">
            <w:pPr>
              <w:pStyle w:val="Tabletext"/>
              <w:jc w:val="both"/>
            </w:pPr>
          </w:p>
        </w:tc>
        <w:tc>
          <w:tcPr>
            <w:tcW w:w="5001" w:type="dxa"/>
            <w:vAlign w:val="center"/>
          </w:tcPr>
          <w:p w14:paraId="62191928" w14:textId="77777777" w:rsidR="00914E26" w:rsidRPr="00C55CFD" w:rsidRDefault="00914E26" w:rsidP="009B2D7D">
            <w:pPr>
              <w:pStyle w:val="Tabletext"/>
              <w:jc w:val="both"/>
            </w:pPr>
          </w:p>
        </w:tc>
      </w:tr>
      <w:tr w:rsidR="005E4659" w:rsidRPr="00C55CFD" w14:paraId="5CE7C674" w14:textId="77777777" w:rsidTr="005E4659">
        <w:trPr>
          <w:trHeight w:val="851"/>
        </w:trPr>
        <w:tc>
          <w:tcPr>
            <w:tcW w:w="1908" w:type="dxa"/>
            <w:vAlign w:val="center"/>
          </w:tcPr>
          <w:p w14:paraId="458C1F89" w14:textId="77777777" w:rsidR="00914E26" w:rsidRPr="00C55CFD" w:rsidRDefault="00914E26" w:rsidP="009B2D7D">
            <w:pPr>
              <w:pStyle w:val="Tabletext"/>
              <w:jc w:val="both"/>
            </w:pPr>
          </w:p>
        </w:tc>
        <w:tc>
          <w:tcPr>
            <w:tcW w:w="3576" w:type="dxa"/>
            <w:vAlign w:val="center"/>
          </w:tcPr>
          <w:p w14:paraId="2BA2AD74" w14:textId="77777777" w:rsidR="00914E26" w:rsidRPr="00C55CFD" w:rsidRDefault="00914E26" w:rsidP="009B2D7D">
            <w:pPr>
              <w:pStyle w:val="Tabletext"/>
              <w:jc w:val="both"/>
            </w:pPr>
          </w:p>
        </w:tc>
        <w:tc>
          <w:tcPr>
            <w:tcW w:w="5001" w:type="dxa"/>
            <w:vAlign w:val="center"/>
          </w:tcPr>
          <w:p w14:paraId="1AE4F716" w14:textId="77777777" w:rsidR="00914E26" w:rsidRPr="00C55CFD" w:rsidRDefault="00914E26" w:rsidP="009B2D7D">
            <w:pPr>
              <w:pStyle w:val="Tabletext"/>
              <w:jc w:val="both"/>
            </w:pPr>
          </w:p>
        </w:tc>
      </w:tr>
    </w:tbl>
    <w:p w14:paraId="584BE115" w14:textId="10FBC064" w:rsidR="00914E26" w:rsidRPr="00C55CFD" w:rsidRDefault="00914E26" w:rsidP="009B2D7D">
      <w:pPr>
        <w:jc w:val="both"/>
      </w:pPr>
    </w:p>
    <w:p w14:paraId="429097EE" w14:textId="77777777" w:rsidR="005E4659" w:rsidRPr="00C55CFD" w:rsidRDefault="005E4659" w:rsidP="009B2D7D">
      <w:pPr>
        <w:spacing w:after="200" w:line="276" w:lineRule="auto"/>
        <w:jc w:val="both"/>
        <w:sectPr w:rsidR="005E4659" w:rsidRPr="00C55CFD" w:rsidSect="00C716E5">
          <w:headerReference w:type="default" r:id="rId14"/>
          <w:footerReference w:type="default" r:id="rId15"/>
          <w:pgSz w:w="11906" w:h="16838" w:code="9"/>
          <w:pgMar w:top="567" w:right="794" w:bottom="567" w:left="907" w:header="567" w:footer="850" w:gutter="0"/>
          <w:cols w:space="708"/>
          <w:docGrid w:linePitch="360"/>
        </w:sectPr>
      </w:pPr>
    </w:p>
    <w:p w14:paraId="6705E77A" w14:textId="77777777" w:rsidR="00473B5E" w:rsidRDefault="004A4EC4">
      <w:pPr>
        <w:pStyle w:val="TOC1"/>
        <w:rPr>
          <w:rFonts w:eastAsiaTheme="minorEastAsia"/>
          <w:b w:val="0"/>
          <w:color w:val="auto"/>
          <w:lang w:eastAsia="en-GB"/>
        </w:rPr>
      </w:pPr>
      <w:r w:rsidRPr="00C55CFD">
        <w:rPr>
          <w:rFonts w:eastAsia="Times New Roman" w:cs="Times New Roman"/>
          <w:b w:val="0"/>
          <w:noProof w:val="0"/>
          <w:szCs w:val="20"/>
        </w:rPr>
        <w:lastRenderedPageBreak/>
        <w:fldChar w:fldCharType="begin"/>
      </w:r>
      <w:r w:rsidRPr="00C55CFD">
        <w:rPr>
          <w:rFonts w:eastAsia="Times New Roman" w:cs="Times New Roman"/>
          <w:b w:val="0"/>
          <w:noProof w:val="0"/>
          <w:szCs w:val="20"/>
        </w:rPr>
        <w:instrText xml:space="preserve"> TOC \o "1-3" \t "Annex,4,Appendix,5" </w:instrText>
      </w:r>
      <w:r w:rsidRPr="00C55CFD">
        <w:rPr>
          <w:rFonts w:eastAsia="Times New Roman" w:cs="Times New Roman"/>
          <w:b w:val="0"/>
          <w:noProof w:val="0"/>
          <w:szCs w:val="20"/>
        </w:rPr>
        <w:fldChar w:fldCharType="separate"/>
      </w:r>
      <w:r w:rsidR="00473B5E" w:rsidRPr="007F2322">
        <w:t>1.</w:t>
      </w:r>
      <w:r w:rsidR="00473B5E">
        <w:rPr>
          <w:rFonts w:eastAsiaTheme="minorEastAsia"/>
          <w:b w:val="0"/>
          <w:color w:val="auto"/>
          <w:lang w:eastAsia="en-GB"/>
        </w:rPr>
        <w:tab/>
      </w:r>
      <w:r w:rsidR="00473B5E">
        <w:t>INTRODUCTION</w:t>
      </w:r>
      <w:r w:rsidR="00473B5E">
        <w:tab/>
      </w:r>
      <w:r w:rsidR="00473B5E">
        <w:fldChar w:fldCharType="begin"/>
      </w:r>
      <w:r w:rsidR="00473B5E">
        <w:instrText xml:space="preserve"> PAGEREF _Toc454978869 \h </w:instrText>
      </w:r>
      <w:r w:rsidR="00473B5E">
        <w:fldChar w:fldCharType="separate"/>
      </w:r>
      <w:r w:rsidR="00A80F4F">
        <w:t>4</w:t>
      </w:r>
      <w:r w:rsidR="00473B5E">
        <w:fldChar w:fldCharType="end"/>
      </w:r>
    </w:p>
    <w:p w14:paraId="688E20B7" w14:textId="77777777" w:rsidR="00473B5E" w:rsidRDefault="00473B5E">
      <w:pPr>
        <w:pStyle w:val="TOC1"/>
        <w:rPr>
          <w:rFonts w:eastAsiaTheme="minorEastAsia"/>
          <w:b w:val="0"/>
          <w:color w:val="auto"/>
          <w:lang w:eastAsia="en-GB"/>
        </w:rPr>
      </w:pPr>
      <w:r w:rsidRPr="007F2322">
        <w:t>2.</w:t>
      </w:r>
      <w:r>
        <w:rPr>
          <w:rFonts w:eastAsiaTheme="minorEastAsia"/>
          <w:b w:val="0"/>
          <w:color w:val="auto"/>
          <w:lang w:eastAsia="en-GB"/>
        </w:rPr>
        <w:tab/>
      </w:r>
      <w:r>
        <w:t>BACKGROUND</w:t>
      </w:r>
      <w:r>
        <w:tab/>
      </w:r>
      <w:r>
        <w:fldChar w:fldCharType="begin"/>
      </w:r>
      <w:r>
        <w:instrText xml:space="preserve"> PAGEREF _Toc454978870 \h </w:instrText>
      </w:r>
      <w:r>
        <w:fldChar w:fldCharType="separate"/>
      </w:r>
      <w:r w:rsidR="00A80F4F">
        <w:t>4</w:t>
      </w:r>
      <w:r>
        <w:fldChar w:fldCharType="end"/>
      </w:r>
    </w:p>
    <w:p w14:paraId="2F89EDD0" w14:textId="77777777" w:rsidR="00473B5E" w:rsidRDefault="00473B5E">
      <w:pPr>
        <w:pStyle w:val="TOC1"/>
        <w:rPr>
          <w:rFonts w:eastAsiaTheme="minorEastAsia"/>
          <w:b w:val="0"/>
          <w:color w:val="auto"/>
          <w:lang w:eastAsia="en-GB"/>
        </w:rPr>
      </w:pPr>
      <w:r w:rsidRPr="007F2322">
        <w:t>3.</w:t>
      </w:r>
      <w:r>
        <w:rPr>
          <w:rFonts w:eastAsiaTheme="minorEastAsia"/>
          <w:b w:val="0"/>
          <w:color w:val="auto"/>
          <w:lang w:eastAsia="en-GB"/>
        </w:rPr>
        <w:tab/>
      </w:r>
      <w:r>
        <w:t>PURPOSE</w:t>
      </w:r>
      <w:r>
        <w:tab/>
      </w:r>
      <w:r>
        <w:fldChar w:fldCharType="begin"/>
      </w:r>
      <w:r>
        <w:instrText xml:space="preserve"> PAGEREF _Toc454978871 \h </w:instrText>
      </w:r>
      <w:r>
        <w:fldChar w:fldCharType="separate"/>
      </w:r>
      <w:r w:rsidR="00A80F4F">
        <w:t>4</w:t>
      </w:r>
      <w:r>
        <w:fldChar w:fldCharType="end"/>
      </w:r>
    </w:p>
    <w:p w14:paraId="59751C87" w14:textId="4CCC35AE" w:rsidR="00473B5E" w:rsidRDefault="00473B5E">
      <w:pPr>
        <w:pStyle w:val="TOC1"/>
        <w:rPr>
          <w:rFonts w:eastAsiaTheme="minorEastAsia"/>
          <w:b w:val="0"/>
          <w:color w:val="auto"/>
          <w:lang w:eastAsia="en-GB"/>
        </w:rPr>
      </w:pPr>
      <w:r w:rsidRPr="007F2322">
        <w:t>4.</w:t>
      </w:r>
      <w:r>
        <w:rPr>
          <w:rFonts w:eastAsiaTheme="minorEastAsia"/>
          <w:b w:val="0"/>
          <w:color w:val="auto"/>
          <w:lang w:eastAsia="en-GB"/>
        </w:rPr>
        <w:tab/>
      </w:r>
      <w:r>
        <w:t xml:space="preserve">overview of </w:t>
      </w:r>
      <w:r w:rsidR="00091BF3">
        <w:t>RAMS</w:t>
      </w:r>
      <w:r>
        <w:tab/>
      </w:r>
      <w:r>
        <w:fldChar w:fldCharType="begin"/>
      </w:r>
      <w:r>
        <w:instrText xml:space="preserve"> PAGEREF _Toc454978872 \h </w:instrText>
      </w:r>
      <w:r>
        <w:fldChar w:fldCharType="separate"/>
      </w:r>
      <w:r w:rsidR="00A80F4F">
        <w:t>5</w:t>
      </w:r>
      <w:r>
        <w:fldChar w:fldCharType="end"/>
      </w:r>
    </w:p>
    <w:p w14:paraId="7CD44A52" w14:textId="77777777" w:rsidR="00473B5E" w:rsidRDefault="00473B5E">
      <w:pPr>
        <w:pStyle w:val="TOC2"/>
        <w:rPr>
          <w:rFonts w:eastAsiaTheme="minorEastAsia"/>
          <w:color w:val="auto"/>
          <w:lang w:eastAsia="en-GB"/>
        </w:rPr>
      </w:pPr>
      <w:r w:rsidRPr="007F2322">
        <w:t>4.1.</w:t>
      </w:r>
      <w:r>
        <w:rPr>
          <w:rFonts w:eastAsiaTheme="minorEastAsia"/>
          <w:color w:val="auto"/>
          <w:lang w:eastAsia="en-GB"/>
        </w:rPr>
        <w:tab/>
      </w:r>
      <w:r>
        <w:t>Probability and impact</w:t>
      </w:r>
      <w:r>
        <w:tab/>
      </w:r>
      <w:r>
        <w:fldChar w:fldCharType="begin"/>
      </w:r>
      <w:r>
        <w:instrText xml:space="preserve"> PAGEREF _Toc454978873 \h </w:instrText>
      </w:r>
      <w:r>
        <w:fldChar w:fldCharType="separate"/>
      </w:r>
      <w:r w:rsidR="00A80F4F">
        <w:t>7</w:t>
      </w:r>
      <w:r>
        <w:fldChar w:fldCharType="end"/>
      </w:r>
    </w:p>
    <w:p w14:paraId="77341F7A" w14:textId="77777777" w:rsidR="00473B5E" w:rsidRDefault="00473B5E">
      <w:pPr>
        <w:pStyle w:val="TOC2"/>
        <w:rPr>
          <w:rFonts w:eastAsiaTheme="minorEastAsia"/>
          <w:color w:val="auto"/>
          <w:lang w:eastAsia="en-GB"/>
        </w:rPr>
      </w:pPr>
      <w:r w:rsidRPr="007F2322">
        <w:t>4.2.</w:t>
      </w:r>
      <w:r>
        <w:rPr>
          <w:rFonts w:eastAsiaTheme="minorEastAsia"/>
          <w:color w:val="auto"/>
          <w:lang w:eastAsia="en-GB"/>
        </w:rPr>
        <w:tab/>
      </w:r>
      <w:r>
        <w:t>the acceptabilty of risk</w:t>
      </w:r>
      <w:r>
        <w:tab/>
      </w:r>
      <w:r>
        <w:fldChar w:fldCharType="begin"/>
      </w:r>
      <w:r>
        <w:instrText xml:space="preserve"> PAGEREF _Toc454978874 \h </w:instrText>
      </w:r>
      <w:r>
        <w:fldChar w:fldCharType="separate"/>
      </w:r>
      <w:r w:rsidR="00A80F4F">
        <w:t>8</w:t>
      </w:r>
      <w:r>
        <w:fldChar w:fldCharType="end"/>
      </w:r>
    </w:p>
    <w:p w14:paraId="25A8768B" w14:textId="77777777" w:rsidR="00473B5E" w:rsidRDefault="00473B5E">
      <w:pPr>
        <w:pStyle w:val="TOC2"/>
        <w:rPr>
          <w:rFonts w:eastAsiaTheme="minorEastAsia"/>
          <w:color w:val="auto"/>
          <w:lang w:eastAsia="en-GB"/>
        </w:rPr>
      </w:pPr>
      <w:r w:rsidRPr="007F2322">
        <w:t>4.3.</w:t>
      </w:r>
      <w:r>
        <w:rPr>
          <w:rFonts w:eastAsiaTheme="minorEastAsia"/>
          <w:color w:val="auto"/>
          <w:lang w:eastAsia="en-GB"/>
        </w:rPr>
        <w:tab/>
      </w:r>
      <w:r>
        <w:t>Risk control options</w:t>
      </w:r>
      <w:r>
        <w:tab/>
      </w:r>
      <w:r>
        <w:fldChar w:fldCharType="begin"/>
      </w:r>
      <w:r>
        <w:instrText xml:space="preserve"> PAGEREF _Toc454978875 \h </w:instrText>
      </w:r>
      <w:r>
        <w:fldChar w:fldCharType="separate"/>
      </w:r>
      <w:r w:rsidR="00A80F4F">
        <w:t>8</w:t>
      </w:r>
      <w:r>
        <w:fldChar w:fldCharType="end"/>
      </w:r>
    </w:p>
    <w:p w14:paraId="4AD889A3" w14:textId="589B489F" w:rsidR="00473B5E" w:rsidRDefault="00473B5E">
      <w:pPr>
        <w:pStyle w:val="TOC2"/>
        <w:rPr>
          <w:rFonts w:eastAsiaTheme="minorEastAsia"/>
          <w:color w:val="auto"/>
          <w:lang w:eastAsia="en-GB"/>
        </w:rPr>
      </w:pPr>
      <w:r w:rsidRPr="007F2322">
        <w:t>4.4.</w:t>
      </w:r>
      <w:r>
        <w:rPr>
          <w:rFonts w:eastAsiaTheme="minorEastAsia"/>
          <w:color w:val="auto"/>
          <w:lang w:eastAsia="en-GB"/>
        </w:rPr>
        <w:tab/>
      </w:r>
      <w:r>
        <w:t xml:space="preserve">the practical use of </w:t>
      </w:r>
      <w:r w:rsidR="00091BF3">
        <w:t>RAMS</w:t>
      </w:r>
      <w:r>
        <w:tab/>
      </w:r>
      <w:r>
        <w:fldChar w:fldCharType="begin"/>
      </w:r>
      <w:r>
        <w:instrText xml:space="preserve"> PAGEREF _Toc454978876 \h </w:instrText>
      </w:r>
      <w:r>
        <w:fldChar w:fldCharType="separate"/>
      </w:r>
      <w:r w:rsidR="00A80F4F">
        <w:t>9</w:t>
      </w:r>
      <w:r>
        <w:fldChar w:fldCharType="end"/>
      </w:r>
    </w:p>
    <w:p w14:paraId="70251591" w14:textId="5618D38C" w:rsidR="00473B5E" w:rsidRDefault="00473B5E">
      <w:pPr>
        <w:pStyle w:val="TOC1"/>
        <w:rPr>
          <w:rFonts w:eastAsiaTheme="minorEastAsia"/>
          <w:b w:val="0"/>
          <w:color w:val="auto"/>
          <w:lang w:eastAsia="en-GB"/>
        </w:rPr>
      </w:pPr>
      <w:r w:rsidRPr="007F2322">
        <w:t>5.</w:t>
      </w:r>
      <w:r>
        <w:rPr>
          <w:rFonts w:eastAsiaTheme="minorEastAsia"/>
          <w:b w:val="0"/>
          <w:color w:val="auto"/>
          <w:lang w:eastAsia="en-GB"/>
        </w:rPr>
        <w:tab/>
      </w:r>
      <w:r>
        <w:t xml:space="preserve">the </w:t>
      </w:r>
      <w:r w:rsidR="00091BF3">
        <w:t>RAMS</w:t>
      </w:r>
      <w:r>
        <w:t xml:space="preserve"> process</w:t>
      </w:r>
      <w:r>
        <w:tab/>
      </w:r>
      <w:r>
        <w:fldChar w:fldCharType="begin"/>
      </w:r>
      <w:r>
        <w:instrText xml:space="preserve"> PAGEREF _Toc454978877 \h </w:instrText>
      </w:r>
      <w:r>
        <w:fldChar w:fldCharType="separate"/>
      </w:r>
      <w:r w:rsidR="00A80F4F">
        <w:t>10</w:t>
      </w:r>
      <w:r>
        <w:fldChar w:fldCharType="end"/>
      </w:r>
    </w:p>
    <w:p w14:paraId="59B95655" w14:textId="77777777" w:rsidR="00473B5E" w:rsidRDefault="00473B5E">
      <w:pPr>
        <w:pStyle w:val="TOC1"/>
        <w:rPr>
          <w:rFonts w:eastAsiaTheme="minorEastAsia"/>
          <w:b w:val="0"/>
          <w:color w:val="auto"/>
          <w:lang w:eastAsia="en-GB"/>
        </w:rPr>
      </w:pPr>
      <w:r w:rsidRPr="007F2322">
        <w:t>6.</w:t>
      </w:r>
      <w:r>
        <w:rPr>
          <w:rFonts w:eastAsiaTheme="minorEastAsia"/>
          <w:b w:val="0"/>
          <w:color w:val="auto"/>
          <w:lang w:eastAsia="en-GB"/>
        </w:rPr>
        <w:tab/>
      </w:r>
      <w:r>
        <w:t>summary</w:t>
      </w:r>
      <w:r>
        <w:tab/>
      </w:r>
      <w:r>
        <w:fldChar w:fldCharType="begin"/>
      </w:r>
      <w:r>
        <w:instrText xml:space="preserve"> PAGEREF _Toc454978878 \h </w:instrText>
      </w:r>
      <w:r>
        <w:fldChar w:fldCharType="separate"/>
      </w:r>
      <w:r w:rsidR="00A80F4F">
        <w:t>11</w:t>
      </w:r>
      <w:r>
        <w:fldChar w:fldCharType="end"/>
      </w:r>
    </w:p>
    <w:p w14:paraId="3631E20E" w14:textId="77777777" w:rsidR="00473B5E" w:rsidRDefault="00473B5E">
      <w:pPr>
        <w:pStyle w:val="TOC1"/>
        <w:rPr>
          <w:rFonts w:eastAsiaTheme="minorEastAsia"/>
          <w:b w:val="0"/>
          <w:color w:val="auto"/>
          <w:lang w:eastAsia="en-GB"/>
        </w:rPr>
      </w:pPr>
      <w:r w:rsidRPr="007F2322">
        <w:t>7.</w:t>
      </w:r>
      <w:r>
        <w:rPr>
          <w:rFonts w:eastAsiaTheme="minorEastAsia"/>
          <w:b w:val="0"/>
          <w:color w:val="auto"/>
          <w:lang w:eastAsia="en-GB"/>
        </w:rPr>
        <w:tab/>
      </w:r>
      <w:r>
        <w:t>REFERENCES</w:t>
      </w:r>
      <w:r>
        <w:tab/>
      </w:r>
      <w:r>
        <w:fldChar w:fldCharType="begin"/>
      </w:r>
      <w:r>
        <w:instrText xml:space="preserve"> PAGEREF _Toc454978879 \h </w:instrText>
      </w:r>
      <w:r>
        <w:fldChar w:fldCharType="separate"/>
      </w:r>
      <w:r w:rsidR="00A80F4F">
        <w:t>11</w:t>
      </w:r>
      <w:r>
        <w:fldChar w:fldCharType="end"/>
      </w:r>
    </w:p>
    <w:p w14:paraId="32BA117F"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Applicable IALA Guidelines, Recommendations</w:t>
      </w:r>
      <w:r>
        <w:tab/>
      </w:r>
      <w:r>
        <w:fldChar w:fldCharType="begin"/>
      </w:r>
      <w:r>
        <w:instrText xml:space="preserve"> PAGEREF _Toc454978880 \h </w:instrText>
      </w:r>
      <w:r>
        <w:fldChar w:fldCharType="separate"/>
      </w:r>
      <w:r w:rsidR="00A80F4F">
        <w:t>11</w:t>
      </w:r>
      <w:r>
        <w:fldChar w:fldCharType="end"/>
      </w:r>
    </w:p>
    <w:p w14:paraId="273E09E2"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other references</w:t>
      </w:r>
      <w:r>
        <w:tab/>
      </w:r>
      <w:r>
        <w:fldChar w:fldCharType="begin"/>
      </w:r>
      <w:r>
        <w:instrText xml:space="preserve"> PAGEREF _Toc454978881 \h </w:instrText>
      </w:r>
      <w:r>
        <w:fldChar w:fldCharType="separate"/>
      </w:r>
      <w:r w:rsidR="00A80F4F">
        <w:t>11</w:t>
      </w:r>
      <w:r>
        <w:fldChar w:fldCharType="end"/>
      </w:r>
    </w:p>
    <w:p w14:paraId="120DE74A" w14:textId="5A616354" w:rsidR="00473B5E" w:rsidRDefault="00473B5E">
      <w:pPr>
        <w:pStyle w:val="TOC4"/>
        <w:rPr>
          <w:rFonts w:eastAsiaTheme="minorEastAsia"/>
          <w:b w:val="0"/>
          <w:noProof/>
          <w:color w:val="auto"/>
          <w:lang w:eastAsia="en-GB"/>
        </w:rPr>
      </w:pPr>
      <w:r w:rsidRPr="007F2322">
        <w:rPr>
          <w:noProof/>
          <w:u w:color="407EC9"/>
        </w:rPr>
        <w:t>ANNEX A</w:t>
      </w:r>
      <w:r>
        <w:rPr>
          <w:rFonts w:eastAsiaTheme="minorEastAsia"/>
          <w:b w:val="0"/>
          <w:noProof/>
          <w:color w:val="auto"/>
          <w:lang w:eastAsia="en-GB"/>
        </w:rPr>
        <w:tab/>
      </w:r>
      <w:r>
        <w:rPr>
          <w:noProof/>
        </w:rPr>
        <w:t xml:space="preserve">guidance notes on how to complete the </w:t>
      </w:r>
      <w:r w:rsidR="00091BF3">
        <w:rPr>
          <w:noProof/>
        </w:rPr>
        <w:t>RAMS</w:t>
      </w:r>
      <w:r>
        <w:rPr>
          <w:noProof/>
        </w:rPr>
        <w:t xml:space="preserve"> workbook</w:t>
      </w:r>
      <w:r>
        <w:rPr>
          <w:noProof/>
        </w:rPr>
        <w:tab/>
      </w:r>
      <w:r>
        <w:rPr>
          <w:noProof/>
        </w:rPr>
        <w:fldChar w:fldCharType="begin"/>
      </w:r>
      <w:r>
        <w:rPr>
          <w:noProof/>
        </w:rPr>
        <w:instrText xml:space="preserve"> PAGEREF _Toc454978882 \h </w:instrText>
      </w:r>
      <w:r>
        <w:rPr>
          <w:noProof/>
        </w:rPr>
      </w:r>
      <w:r>
        <w:rPr>
          <w:noProof/>
        </w:rPr>
        <w:fldChar w:fldCharType="separate"/>
      </w:r>
      <w:r w:rsidR="00A80F4F">
        <w:rPr>
          <w:noProof/>
        </w:rPr>
        <w:t>12</w:t>
      </w:r>
      <w:r>
        <w:rPr>
          <w:noProof/>
        </w:rPr>
        <w:fldChar w:fldCharType="end"/>
      </w:r>
    </w:p>
    <w:p w14:paraId="66194D0F" w14:textId="434B9B15" w:rsidR="00642025" w:rsidRPr="00C55CFD" w:rsidRDefault="004A4EC4" w:rsidP="009B2D7D">
      <w:pPr>
        <w:jc w:val="both"/>
        <w:rPr>
          <w:b/>
          <w:color w:val="00558C" w:themeColor="accent1"/>
          <w:sz w:val="22"/>
        </w:rPr>
      </w:pPr>
      <w:r w:rsidRPr="00C55CFD">
        <w:rPr>
          <w:rFonts w:eastAsia="Times New Roman" w:cs="Times New Roman"/>
          <w:b/>
          <w:color w:val="00558C" w:themeColor="accent1"/>
          <w:sz w:val="22"/>
          <w:szCs w:val="20"/>
        </w:rPr>
        <w:fldChar w:fldCharType="end"/>
      </w:r>
    </w:p>
    <w:p w14:paraId="4397F051" w14:textId="77777777" w:rsidR="00EB6F3C" w:rsidRPr="00C55CFD" w:rsidRDefault="00EB6F3C" w:rsidP="009B2D7D">
      <w:pPr>
        <w:jc w:val="both"/>
      </w:pPr>
    </w:p>
    <w:p w14:paraId="3D30231C" w14:textId="77777777" w:rsidR="00790277" w:rsidRPr="00C55CFD" w:rsidRDefault="00790277" w:rsidP="009B2D7D">
      <w:pPr>
        <w:jc w:val="both"/>
        <w:sectPr w:rsidR="00790277" w:rsidRPr="00C55CFD"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37BA1553" w:rsidR="004944C8" w:rsidRPr="00C55CFD" w:rsidRDefault="004B39E5" w:rsidP="009B2D7D">
      <w:pPr>
        <w:pStyle w:val="Heading1"/>
        <w:jc w:val="both"/>
      </w:pPr>
      <w:bookmarkStart w:id="2" w:name="_Toc454978869"/>
      <w:r w:rsidRPr="00C55CFD">
        <w:lastRenderedPageBreak/>
        <w:t>INTRODUCTION</w:t>
      </w:r>
      <w:bookmarkEnd w:id="2"/>
    </w:p>
    <w:p w14:paraId="7B8E9F9F" w14:textId="77777777" w:rsidR="004944C8" w:rsidRPr="00C55CFD" w:rsidRDefault="004944C8" w:rsidP="009B2D7D">
      <w:pPr>
        <w:pStyle w:val="Heading1separatationline"/>
        <w:jc w:val="both"/>
      </w:pPr>
    </w:p>
    <w:p w14:paraId="45EE654B" w14:textId="0E25DD94" w:rsidR="00871FC9" w:rsidRPr="00C55CFD" w:rsidRDefault="00475075" w:rsidP="009B2D7D">
      <w:pPr>
        <w:pStyle w:val="BodyText"/>
        <w:jc w:val="both"/>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2AB367BF" w:rsidR="004B39E5" w:rsidRPr="00C55CFD" w:rsidRDefault="00475075" w:rsidP="009B2D7D">
      <w:pPr>
        <w:pStyle w:val="BodyText"/>
        <w:jc w:val="both"/>
      </w:pPr>
      <w:r w:rsidRPr="00C55CFD">
        <w:t>The assessment and management of risk is therefore fundamental to the provision of effective aids to navigation (AtoN)</w:t>
      </w:r>
      <w:r w:rsidR="0064145B" w:rsidRPr="00C55CFD">
        <w:rPr>
          <w:rStyle w:val="FootnoteReference"/>
        </w:rPr>
        <w:footnoteReference w:id="1"/>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components. These are</w:t>
      </w:r>
      <w:r w:rsidR="00DA764C" w:rsidRPr="00C55CFD">
        <w:t xml:space="preserve"> </w:t>
      </w:r>
      <w:r w:rsidR="001E0F45" w:rsidRPr="00C55CFD">
        <w:t xml:space="preserve">the </w:t>
      </w:r>
      <w:r w:rsidR="001E0F45" w:rsidRPr="00F949F2">
        <w:rPr>
          <w:b/>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Mk2 tool, which requires a comprehensive dataset of AIS information, and </w:t>
      </w:r>
      <w:r w:rsidR="00827506" w:rsidRPr="00C55CFD">
        <w:t xml:space="preserve">the </w:t>
      </w:r>
      <w:r w:rsidR="00F31AB1" w:rsidRPr="00F949F2">
        <w:rPr>
          <w:b/>
        </w:rPr>
        <w:t>qua</w:t>
      </w:r>
      <w:r w:rsidR="00DA764C" w:rsidRPr="00F949F2">
        <w:rPr>
          <w:b/>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67405F" w:rsidRPr="00C55CFD">
        <w:t>)</w:t>
      </w:r>
      <w:r w:rsidR="00F31AB1" w:rsidRPr="00C55CFD">
        <w:t xml:space="preserve"> tool</w:t>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2"/>
      </w:r>
      <w:r w:rsidR="001E0F45" w:rsidRPr="00C55CFD">
        <w:t>.</w:t>
      </w:r>
    </w:p>
    <w:p w14:paraId="03F979F9" w14:textId="7831A9EE" w:rsidR="00475075" w:rsidRPr="00C55CFD" w:rsidRDefault="0055640E" w:rsidP="009B2D7D">
      <w:pPr>
        <w:pStyle w:val="BodyText"/>
        <w:jc w:val="both"/>
      </w:pPr>
      <w:r w:rsidRPr="00C55CFD">
        <w:rPr>
          <w:rFonts w:ascii="Calibri" w:hAnsi="Calibri" w:cs="Tahoma"/>
        </w:rPr>
        <w:t xml:space="preserve">However, in </w:t>
      </w:r>
      <w:r w:rsidRPr="00C55CFD">
        <w:t xml:space="preserve">many developing and least-developed countries, good quality AIS data </w:t>
      </w:r>
      <w:r w:rsidR="0072301B" w:rsidRPr="00C55CFD">
        <w:t xml:space="preserve">on which IWRAP Mk2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level of experience in the six risk categories used by PAWSA</w:t>
      </w:r>
      <w:r w:rsidR="004F0A5D" w:rsidRPr="00C55CFD">
        <w:rPr>
          <w:rStyle w:val="FootnoteReference"/>
        </w:rPr>
        <w:footnoteReference w:id="3"/>
      </w:r>
      <w:r w:rsidRPr="00C55CFD">
        <w:t>.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Mk2 or PAWSA</w:t>
      </w:r>
      <w:r w:rsidRPr="00C55CFD">
        <w:t xml:space="preserve">. </w:t>
      </w:r>
      <w:r w:rsidR="0072301B" w:rsidRPr="00C55CFD">
        <w:t xml:space="preserve">The </w:t>
      </w:r>
      <w:r w:rsidRPr="00C55CFD">
        <w:rPr>
          <w:b/>
        </w:rPr>
        <w:t>S</w:t>
      </w:r>
      <w:r w:rsidR="0072301B" w:rsidRPr="00C55CFD">
        <w:t xml:space="preserve">imple </w:t>
      </w:r>
      <w:r w:rsidRPr="00C55CFD">
        <w:rPr>
          <w:b/>
        </w:rPr>
        <w:t>Q</w:t>
      </w:r>
      <w:r w:rsidR="0072301B" w:rsidRPr="00C55CFD">
        <w:rPr>
          <w:b/>
        </w:rPr>
        <w:t>u</w:t>
      </w:r>
      <w:r w:rsidR="0072301B" w:rsidRPr="00C55CFD">
        <w:t xml:space="preserve">alitative </w:t>
      </w:r>
      <w:r w:rsidRPr="00C55CFD">
        <w:rPr>
          <w:b/>
        </w:rPr>
        <w:t>A</w:t>
      </w:r>
      <w:r w:rsidR="0072301B" w:rsidRPr="00C55CFD">
        <w:t xml:space="preserve">ssessment of </w:t>
      </w:r>
      <w:r w:rsidRPr="00C55CFD">
        <w:rPr>
          <w:b/>
        </w:rPr>
        <w:t>R</w:t>
      </w:r>
      <w:r w:rsidR="0072301B" w:rsidRPr="00C55CFD">
        <w:t xml:space="preserve">isk </w:t>
      </w:r>
      <w:r w:rsidRPr="00C55CFD">
        <w:rPr>
          <w:b/>
        </w:rPr>
        <w:t>T</w:t>
      </w:r>
      <w:r w:rsidR="0072301B" w:rsidRPr="00C55CFD">
        <w:t>ool (</w:t>
      </w:r>
      <w:r w:rsidR="00091BF3">
        <w:rPr>
          <w:i/>
        </w:rPr>
        <w:t>RAMS</w:t>
      </w:r>
      <w:r w:rsidR="0072301B" w:rsidRPr="00C55CFD">
        <w:t>)</w:t>
      </w:r>
      <w:r w:rsidRPr="00C55CFD">
        <w:t xml:space="preserve"> </w:t>
      </w:r>
      <w:proofErr w:type="gramStart"/>
      <w:r w:rsidR="0072301B" w:rsidRPr="00C55CFD">
        <w:t xml:space="preserve">was </w:t>
      </w:r>
      <w:r w:rsidRPr="00C55CFD">
        <w:t>developed</w:t>
      </w:r>
      <w:proofErr w:type="gramEnd"/>
      <w:r w:rsidRPr="00C55CFD">
        <w:t xml:space="preserve"> to </w:t>
      </w:r>
      <w:r w:rsidR="0072301B" w:rsidRPr="00C55CFD">
        <w:t xml:space="preserve">enable those IMO Member Governments to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6E150254" w14:textId="6ABDB58E" w:rsidR="004B39E5" w:rsidRPr="00C55CFD" w:rsidRDefault="004B39E5" w:rsidP="009B2D7D">
      <w:pPr>
        <w:pStyle w:val="Heading1"/>
        <w:jc w:val="both"/>
      </w:pPr>
      <w:bookmarkStart w:id="3" w:name="_Toc370973583"/>
      <w:bookmarkStart w:id="4" w:name="_Toc454978870"/>
      <w:r w:rsidRPr="00C55CFD">
        <w:t>BACKGROUND</w:t>
      </w:r>
      <w:bookmarkEnd w:id="3"/>
      <w:bookmarkEnd w:id="4"/>
    </w:p>
    <w:p w14:paraId="3BC55951" w14:textId="77777777" w:rsidR="004B39E5" w:rsidRPr="00C55CFD" w:rsidRDefault="004B39E5" w:rsidP="009B2D7D">
      <w:pPr>
        <w:pStyle w:val="Heading1separatationline"/>
        <w:jc w:val="both"/>
      </w:pPr>
    </w:p>
    <w:p w14:paraId="51FC5A71" w14:textId="12AB9B39" w:rsidR="00DD72D8" w:rsidRPr="00C55CFD" w:rsidRDefault="00DF61BF" w:rsidP="00345361">
      <w:pPr>
        <w:spacing w:before="120" w:after="120"/>
        <w:jc w:val="both"/>
        <w:rPr>
          <w:sz w:val="22"/>
        </w:rPr>
      </w:pPr>
      <w:r w:rsidRPr="00C55CFD">
        <w:rPr>
          <w:sz w:val="22"/>
        </w:rPr>
        <w:t xml:space="preserve">The idea of developing a simplified risk management tool </w:t>
      </w:r>
      <w:proofErr w:type="gramStart"/>
      <w:r w:rsidRPr="00C55CFD">
        <w:rPr>
          <w:sz w:val="22"/>
        </w:rPr>
        <w:t>was first raised</w:t>
      </w:r>
      <w:proofErr w:type="gramEnd"/>
      <w:r w:rsidRPr="00C55CFD">
        <w:rPr>
          <w:sz w:val="22"/>
        </w:rPr>
        <w:t xml:space="preserve"> by the IALA Risk Management Steering Group </w:t>
      </w:r>
      <w:r w:rsidR="002303E4" w:rsidRPr="00C55CFD">
        <w:rPr>
          <w:sz w:val="22"/>
        </w:rPr>
        <w:t xml:space="preserve">(IRMSG) </w:t>
      </w:r>
      <w:r w:rsidRPr="00C55CFD">
        <w:rPr>
          <w:sz w:val="22"/>
        </w:rPr>
        <w:t>in late 2012</w:t>
      </w:r>
      <w:r w:rsidR="00C20B2A" w:rsidRPr="00C55CFD">
        <w:rPr>
          <w:sz w:val="22"/>
        </w:rPr>
        <w:t>.</w:t>
      </w:r>
      <w:r w:rsidR="002303E4" w:rsidRPr="00C55CFD">
        <w:rPr>
          <w:sz w:val="22"/>
        </w:rPr>
        <w:t xml:space="preserve"> The IALA World-Wide Academy produced an initial version of the simplified tool in </w:t>
      </w:r>
      <w:r w:rsidR="004219CB" w:rsidRPr="00C55CFD">
        <w:rPr>
          <w:sz w:val="22"/>
        </w:rPr>
        <w:t>2013, which</w:t>
      </w:r>
      <w:r w:rsidR="009F42AA">
        <w:rPr>
          <w:sz w:val="22"/>
        </w:rPr>
        <w:t xml:space="preserve"> </w:t>
      </w:r>
      <w:proofErr w:type="gramStart"/>
      <w:r w:rsidR="009F42AA">
        <w:rPr>
          <w:sz w:val="22"/>
        </w:rPr>
        <w:t>was based</w:t>
      </w:r>
      <w:proofErr w:type="gramEnd"/>
      <w:r w:rsidR="009F42AA">
        <w:rPr>
          <w:sz w:val="22"/>
        </w:rPr>
        <w:t xml:space="preserve"> on the risk management system </w:t>
      </w:r>
      <w:r w:rsidR="0003224F">
        <w:rPr>
          <w:sz w:val="22"/>
        </w:rPr>
        <w:t>endorsed</w:t>
      </w:r>
      <w:r w:rsidR="009F42AA">
        <w:rPr>
          <w:sz w:val="22"/>
        </w:rPr>
        <w:t xml:space="preserve"> by </w:t>
      </w:r>
      <w:r w:rsidR="0003224F">
        <w:rPr>
          <w:sz w:val="22"/>
        </w:rPr>
        <w:t>the Aids to Navigation (AtoN) Competent</w:t>
      </w:r>
      <w:r w:rsidR="009F42AA">
        <w:rPr>
          <w:sz w:val="22"/>
        </w:rPr>
        <w:t xml:space="preserve"> Authority </w:t>
      </w:r>
      <w:r w:rsidR="0003224F">
        <w:rPr>
          <w:sz w:val="22"/>
        </w:rPr>
        <w:t>of the Su</w:t>
      </w:r>
      <w:r w:rsidR="009F42AA">
        <w:rPr>
          <w:sz w:val="22"/>
        </w:rPr>
        <w:t>ltanat</w:t>
      </w:r>
      <w:r w:rsidR="0003224F">
        <w:rPr>
          <w:sz w:val="22"/>
        </w:rPr>
        <w:t>e</w:t>
      </w:r>
      <w:r w:rsidR="009F42AA">
        <w:rPr>
          <w:sz w:val="22"/>
        </w:rPr>
        <w:t xml:space="preserve"> of Oman</w:t>
      </w:r>
      <w:r w:rsidR="002303E4" w:rsidRPr="00C55CFD">
        <w:rPr>
          <w:sz w:val="22"/>
        </w:rPr>
        <w:t xml:space="preserve"> </w:t>
      </w:r>
      <w:r w:rsidR="0003224F">
        <w:rPr>
          <w:sz w:val="22"/>
        </w:rPr>
        <w:t xml:space="preserve">in 2006 and adopted by the AtoN service provider </w:t>
      </w:r>
      <w:r w:rsidR="00790A1B">
        <w:rPr>
          <w:sz w:val="22"/>
        </w:rPr>
        <w:t>in</w:t>
      </w:r>
      <w:r w:rsidR="0003224F">
        <w:rPr>
          <w:sz w:val="22"/>
        </w:rPr>
        <w:t xml:space="preserve"> Bahrain in 2010. The IALA World-Wide Academy used the acronym “</w:t>
      </w:r>
      <w:r w:rsidR="00091BF3">
        <w:rPr>
          <w:i/>
          <w:sz w:val="22"/>
        </w:rPr>
        <w:t>RAMS</w:t>
      </w:r>
      <w:r w:rsidR="0003224F">
        <w:rPr>
          <w:sz w:val="22"/>
        </w:rPr>
        <w:t xml:space="preserve">” for its simplified tool, which </w:t>
      </w:r>
      <w:r w:rsidR="002303E4" w:rsidRPr="00C55CFD">
        <w:rPr>
          <w:sz w:val="22"/>
        </w:rPr>
        <w:t xml:space="preserve">was tested and refined before </w:t>
      </w:r>
      <w:proofErr w:type="gramStart"/>
      <w:r w:rsidR="002303E4" w:rsidRPr="00C55CFD">
        <w:rPr>
          <w:sz w:val="22"/>
        </w:rPr>
        <w:t>being presented</w:t>
      </w:r>
      <w:proofErr w:type="gramEnd"/>
      <w:r w:rsidR="002303E4" w:rsidRPr="00C55CFD">
        <w:rPr>
          <w:sz w:val="22"/>
        </w:rPr>
        <w:t xml:space="preserve"> to the successor of the IRMSG, Working Group 3 of the Aids to Navigation Requirements and Management Committee (ARM)</w:t>
      </w:r>
      <w:r w:rsidR="004219CB" w:rsidRPr="00C55CFD">
        <w:rPr>
          <w:sz w:val="22"/>
        </w:rPr>
        <w:t>,</w:t>
      </w:r>
      <w:r w:rsidR="002303E4" w:rsidRPr="00C55CFD">
        <w:rPr>
          <w:sz w:val="22"/>
        </w:rPr>
        <w:t xml:space="preserve"> in early 2016. </w:t>
      </w:r>
      <w:r w:rsidR="00096A17" w:rsidRPr="00C55CFD">
        <w:rPr>
          <w:sz w:val="22"/>
        </w:rPr>
        <w:t xml:space="preserve">This Guideline </w:t>
      </w:r>
      <w:proofErr w:type="gramStart"/>
      <w:r w:rsidR="00096A17" w:rsidRPr="00C55CFD">
        <w:rPr>
          <w:sz w:val="22"/>
        </w:rPr>
        <w:t>is based</w:t>
      </w:r>
      <w:proofErr w:type="gramEnd"/>
      <w:r w:rsidR="00096A17" w:rsidRPr="00C55CFD">
        <w:rPr>
          <w:sz w:val="22"/>
        </w:rPr>
        <w:t xml:space="preserve"> on </w:t>
      </w:r>
      <w:r w:rsidR="000F0BF2">
        <w:rPr>
          <w:sz w:val="22"/>
        </w:rPr>
        <w:t>the</w:t>
      </w:r>
      <w:r w:rsidR="00096A17" w:rsidRPr="00C55CFD">
        <w:rPr>
          <w:sz w:val="22"/>
        </w:rPr>
        <w:t xml:space="preserve"> final version of </w:t>
      </w:r>
      <w:r w:rsidR="00091BF3">
        <w:rPr>
          <w:i/>
          <w:sz w:val="22"/>
        </w:rPr>
        <w:t>RAMS</w:t>
      </w:r>
      <w:r w:rsidR="00096A17" w:rsidRPr="00C55CFD">
        <w:rPr>
          <w:sz w:val="22"/>
        </w:rPr>
        <w:t xml:space="preserve"> submitted to ARM WG3 in late 2016. </w:t>
      </w:r>
    </w:p>
    <w:p w14:paraId="741A872F" w14:textId="77777777" w:rsidR="00DD72D8" w:rsidRPr="00C55CFD" w:rsidRDefault="00DD72D8" w:rsidP="009B2D7D">
      <w:pPr>
        <w:pStyle w:val="BodyText"/>
        <w:jc w:val="both"/>
        <w:rPr>
          <w:color w:val="000000" w:themeColor="text1"/>
        </w:rPr>
      </w:pPr>
    </w:p>
    <w:p w14:paraId="0C195FB6" w14:textId="12CF3698" w:rsidR="004B39E5" w:rsidRPr="00C55CFD" w:rsidRDefault="00E628EE" w:rsidP="009B2D7D">
      <w:pPr>
        <w:pStyle w:val="Heading1"/>
        <w:jc w:val="both"/>
      </w:pPr>
      <w:bookmarkStart w:id="5" w:name="_Toc370973598"/>
      <w:bookmarkStart w:id="6" w:name="_Toc454978871"/>
      <w:r w:rsidRPr="00C55CFD">
        <w:t>PURPOSE</w:t>
      </w:r>
      <w:bookmarkEnd w:id="5"/>
      <w:bookmarkEnd w:id="6"/>
    </w:p>
    <w:p w14:paraId="326E27E8" w14:textId="77777777" w:rsidR="00E628EE" w:rsidRPr="00C55CFD" w:rsidRDefault="00E628EE" w:rsidP="009B2D7D">
      <w:pPr>
        <w:pStyle w:val="Heading1separatationline"/>
        <w:jc w:val="both"/>
      </w:pPr>
    </w:p>
    <w:p w14:paraId="4479782C" w14:textId="1B167420" w:rsidR="004B39E5" w:rsidRPr="00C55CFD" w:rsidRDefault="004B39E5" w:rsidP="009B2D7D">
      <w:pPr>
        <w:pStyle w:val="BodyText"/>
        <w:jc w:val="both"/>
      </w:pPr>
      <w:r w:rsidRPr="00C55CFD">
        <w:t xml:space="preserve">The purpose of this document is to provide guidance </w:t>
      </w:r>
      <w:r w:rsidR="00994369" w:rsidRPr="00C55CFD">
        <w:t xml:space="preserve">on </w:t>
      </w:r>
      <w:r w:rsidR="00091BF3">
        <w:rPr>
          <w:i/>
        </w:rPr>
        <w:t>RAMS</w:t>
      </w:r>
      <w:r w:rsidR="00CF4A4E" w:rsidRPr="00C55CFD">
        <w:t>’s</w:t>
      </w:r>
      <w:r w:rsidR="00994369" w:rsidRPr="00C55CFD">
        <w:t xml:space="preserve"> </w:t>
      </w:r>
      <w:r w:rsidR="00651FBE" w:rsidRPr="00C55CFD">
        <w:t>systematic</w:t>
      </w:r>
      <w:r w:rsidR="00994369" w:rsidRPr="00C55CFD">
        <w:t xml:space="preserve"> </w:t>
      </w:r>
      <w:r w:rsidR="00790A1B">
        <w:t>process which starts with</w:t>
      </w:r>
      <w:r w:rsidR="00994369" w:rsidRPr="00C55CFD">
        <w:t xml:space="preserve"> </w:t>
      </w:r>
      <w:r w:rsidR="00790A1B">
        <w:t>nominating</w:t>
      </w:r>
      <w:r w:rsidR="00CF4A4E" w:rsidRPr="00C55CFD">
        <w:t xml:space="preserve"> stake</w:t>
      </w:r>
      <w:r w:rsidR="00790A1B">
        <w:t>holders in a particular region before identifying</w:t>
      </w:r>
      <w:r w:rsidR="00CF4A4E" w:rsidRPr="00C55CFD">
        <w:t xml:space="preserve"> hazards and </w:t>
      </w:r>
      <w:r w:rsidR="00790A1B">
        <w:t>determining</w:t>
      </w:r>
      <w:r w:rsidR="00CF4A4E" w:rsidRPr="00C55CFD">
        <w:t xml:space="preserve"> the volume of traffic in that region</w:t>
      </w:r>
      <w:r w:rsidR="00790A1B">
        <w:t xml:space="preserve">. </w:t>
      </w:r>
      <w:r w:rsidR="00CF4A4E" w:rsidRPr="00C55CFD">
        <w:t xml:space="preserve"> </w:t>
      </w:r>
      <w:r w:rsidR="00790A1B">
        <w:t>This leads to</w:t>
      </w:r>
      <w:r w:rsidR="00CF4A4E" w:rsidRPr="00C55CFD">
        <w:t xml:space="preserve"> a </w:t>
      </w:r>
      <w:r w:rsidR="00CF4A4E" w:rsidRPr="00F949F2">
        <w:rPr>
          <w:b/>
        </w:rPr>
        <w:t>qualitative</w:t>
      </w:r>
      <w:r w:rsidR="00994369" w:rsidRPr="00F949F2">
        <w:rPr>
          <w:b/>
        </w:rPr>
        <w:t xml:space="preserve"> </w:t>
      </w:r>
      <w:r w:rsidR="00994369" w:rsidRPr="00C55CFD">
        <w:t xml:space="preserve">estimate of </w:t>
      </w:r>
      <w:r w:rsidR="00CF4A4E" w:rsidRPr="00C55CFD">
        <w:t xml:space="preserve">the </w:t>
      </w:r>
      <w:r w:rsidR="00994369" w:rsidRPr="00C55CFD">
        <w:t xml:space="preserve">levels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34F21AEB" w14:textId="46FF6850" w:rsidR="00B30934" w:rsidRPr="00C55CFD" w:rsidRDefault="00B30934">
      <w:pPr>
        <w:spacing w:after="200" w:line="276" w:lineRule="auto"/>
        <w:rPr>
          <w:sz w:val="22"/>
        </w:rPr>
      </w:pPr>
      <w:r w:rsidRPr="00C55CFD">
        <w:br w:type="page"/>
      </w:r>
    </w:p>
    <w:p w14:paraId="4F518EB7" w14:textId="77777777" w:rsidR="00B30934" w:rsidRPr="00C55CFD" w:rsidRDefault="00B30934" w:rsidP="009B2D7D">
      <w:pPr>
        <w:pStyle w:val="BodyText"/>
        <w:jc w:val="both"/>
      </w:pPr>
    </w:p>
    <w:p w14:paraId="0E988973" w14:textId="6DE12A3C" w:rsidR="004B39E5" w:rsidRPr="00C55CFD" w:rsidRDefault="00692B07" w:rsidP="00FE3ACB">
      <w:pPr>
        <w:pStyle w:val="Heading1"/>
      </w:pPr>
      <w:bookmarkStart w:id="7" w:name="_Toc454978872"/>
      <w:r w:rsidRPr="00C55CFD">
        <w:t>overview</w:t>
      </w:r>
      <w:r w:rsidR="005E3F1A" w:rsidRPr="00C55CFD">
        <w:t xml:space="preserve"> of </w:t>
      </w:r>
      <w:r w:rsidR="00091BF3">
        <w:t>RAMS</w:t>
      </w:r>
      <w:bookmarkEnd w:id="7"/>
    </w:p>
    <w:p w14:paraId="48A2E7F9" w14:textId="77777777" w:rsidR="00E628EE" w:rsidRPr="00C55CFD" w:rsidRDefault="00E628EE" w:rsidP="009B2D7D">
      <w:pPr>
        <w:pStyle w:val="Heading1separatationline"/>
        <w:jc w:val="both"/>
      </w:pPr>
    </w:p>
    <w:p w14:paraId="23ECFF34" w14:textId="0C312145" w:rsidR="007A60EB" w:rsidRPr="007A60EB" w:rsidRDefault="00091BF3" w:rsidP="00750574">
      <w:pPr>
        <w:tabs>
          <w:tab w:val="num" w:pos="720"/>
        </w:tabs>
        <w:jc w:val="both"/>
        <w:rPr>
          <w:rFonts w:asciiTheme="majorHAnsi" w:hAnsiTheme="majorHAnsi"/>
          <w:sz w:val="22"/>
        </w:rPr>
      </w:pPr>
      <w:r>
        <w:rPr>
          <w:rFonts w:asciiTheme="majorHAnsi" w:hAnsiTheme="majorHAnsi"/>
          <w:i/>
          <w:sz w:val="22"/>
        </w:rPr>
        <w:t>RAMS</w:t>
      </w:r>
      <w:r w:rsidR="00750574" w:rsidRPr="00C55CFD">
        <w:rPr>
          <w:rFonts w:asciiTheme="majorHAnsi" w:hAnsiTheme="majorHAnsi"/>
          <w:sz w:val="22"/>
        </w:rPr>
        <w:t xml:space="preserve"> </w:t>
      </w:r>
      <w:proofErr w:type="gramStart"/>
      <w:r w:rsidR="00750574" w:rsidRPr="00C55CFD">
        <w:rPr>
          <w:rFonts w:asciiTheme="majorHAnsi" w:hAnsiTheme="majorHAnsi"/>
          <w:sz w:val="22"/>
        </w:rPr>
        <w:t>is based</w:t>
      </w:r>
      <w:proofErr w:type="gramEnd"/>
      <w:r w:rsidR="00750574" w:rsidRPr="00C55CFD">
        <w:rPr>
          <w:rFonts w:asciiTheme="majorHAnsi" w:hAnsiTheme="majorHAnsi"/>
          <w:sz w:val="22"/>
        </w:rPr>
        <w:t xml:space="preserve"> on the principles set out in IALA Guideline 1018 on risk management. </w:t>
      </w:r>
      <w:r w:rsidR="009066B9">
        <w:rPr>
          <w:rFonts w:asciiTheme="majorHAnsi" w:hAnsiTheme="majorHAnsi"/>
          <w:sz w:val="22"/>
        </w:rPr>
        <w:t xml:space="preserve">Risk is defined as a combination of two factors – the </w:t>
      </w:r>
      <w:r w:rsidR="009066B9" w:rsidRPr="007A60EB">
        <w:rPr>
          <w:rFonts w:asciiTheme="majorHAnsi" w:hAnsiTheme="majorHAnsi"/>
          <w:b/>
          <w:sz w:val="22"/>
        </w:rPr>
        <w:t>probability</w:t>
      </w:r>
      <w:r w:rsidR="009066B9">
        <w:rPr>
          <w:rFonts w:asciiTheme="majorHAnsi" w:hAnsiTheme="majorHAnsi"/>
          <w:sz w:val="22"/>
        </w:rPr>
        <w:t xml:space="preserve"> (or likelihood) of an undesirable </w:t>
      </w:r>
      <w:r w:rsidR="00E86CB8">
        <w:rPr>
          <w:rFonts w:asciiTheme="majorHAnsi" w:hAnsiTheme="majorHAnsi"/>
          <w:sz w:val="22"/>
        </w:rPr>
        <w:t>incident</w:t>
      </w:r>
      <w:r w:rsidR="009066B9">
        <w:rPr>
          <w:rFonts w:asciiTheme="majorHAnsi" w:hAnsiTheme="majorHAnsi"/>
          <w:sz w:val="22"/>
        </w:rPr>
        <w:t xml:space="preserve"> (a hazard</w:t>
      </w:r>
      <w:r w:rsidR="00B239C0" w:rsidRPr="00C55CFD">
        <w:rPr>
          <w:rStyle w:val="FootnoteReference"/>
          <w:rFonts w:asciiTheme="majorHAnsi" w:hAnsiTheme="majorHAnsi"/>
          <w:sz w:val="22"/>
        </w:rPr>
        <w:footnoteReference w:id="4"/>
      </w:r>
      <w:r w:rsidR="009066B9">
        <w:rPr>
          <w:rFonts w:asciiTheme="majorHAnsi" w:hAnsiTheme="majorHAnsi"/>
          <w:sz w:val="22"/>
        </w:rPr>
        <w:t xml:space="preserve">) occurring and if it does occur, the severity of </w:t>
      </w:r>
      <w:r w:rsidR="00B239C0">
        <w:rPr>
          <w:rFonts w:asciiTheme="majorHAnsi" w:hAnsiTheme="majorHAnsi"/>
          <w:sz w:val="22"/>
        </w:rPr>
        <w:t>its</w:t>
      </w:r>
      <w:r w:rsidR="009066B9">
        <w:rPr>
          <w:rFonts w:asciiTheme="majorHAnsi" w:hAnsiTheme="majorHAnsi"/>
          <w:sz w:val="22"/>
        </w:rPr>
        <w:t xml:space="preserve"> potenti</w:t>
      </w:r>
      <w:r w:rsidR="00B239C0">
        <w:rPr>
          <w:rFonts w:asciiTheme="majorHAnsi" w:hAnsiTheme="majorHAnsi"/>
          <w:sz w:val="22"/>
        </w:rPr>
        <w:t xml:space="preserve">al long and short-term </w:t>
      </w:r>
      <w:r w:rsidR="00B239C0" w:rsidRPr="007A60EB">
        <w:rPr>
          <w:rFonts w:asciiTheme="majorHAnsi" w:hAnsiTheme="majorHAnsi"/>
          <w:b/>
          <w:sz w:val="22"/>
        </w:rPr>
        <w:t>impact</w:t>
      </w:r>
      <w:r w:rsidR="009066B9">
        <w:rPr>
          <w:rFonts w:asciiTheme="majorHAnsi" w:hAnsiTheme="majorHAnsi"/>
          <w:sz w:val="22"/>
        </w:rPr>
        <w:t xml:space="preserve"> </w:t>
      </w:r>
      <w:r w:rsidR="00B239C0">
        <w:rPr>
          <w:rFonts w:asciiTheme="majorHAnsi" w:hAnsiTheme="majorHAnsi"/>
          <w:sz w:val="22"/>
        </w:rPr>
        <w:t>(or consequence</w:t>
      </w:r>
      <w:r w:rsidR="009066B9">
        <w:rPr>
          <w:rFonts w:asciiTheme="majorHAnsi" w:hAnsiTheme="majorHAnsi"/>
          <w:sz w:val="22"/>
        </w:rPr>
        <w:t xml:space="preserve">). Risk is therefore a measure of the potential for a hazard to lead to an </w:t>
      </w:r>
      <w:r w:rsidR="007C4A1E">
        <w:rPr>
          <w:rFonts w:asciiTheme="majorHAnsi" w:hAnsiTheme="majorHAnsi"/>
          <w:sz w:val="22"/>
        </w:rPr>
        <w:t xml:space="preserve">undesirable </w:t>
      </w:r>
      <w:r w:rsidR="009066B9">
        <w:rPr>
          <w:rFonts w:asciiTheme="majorHAnsi" w:hAnsiTheme="majorHAnsi"/>
          <w:sz w:val="22"/>
        </w:rPr>
        <w:t>incident.</w:t>
      </w:r>
      <w:r w:rsidR="007A60EB">
        <w:rPr>
          <w:rFonts w:asciiTheme="majorHAnsi" w:hAnsiTheme="majorHAnsi"/>
          <w:sz w:val="22"/>
        </w:rPr>
        <w:t xml:space="preserve"> </w:t>
      </w:r>
    </w:p>
    <w:p w14:paraId="5FA68675" w14:textId="77777777" w:rsidR="009066B9" w:rsidRDefault="009066B9" w:rsidP="00750574">
      <w:pPr>
        <w:tabs>
          <w:tab w:val="num" w:pos="720"/>
        </w:tabs>
        <w:jc w:val="both"/>
        <w:rPr>
          <w:rFonts w:asciiTheme="majorHAnsi" w:hAnsiTheme="majorHAnsi"/>
          <w:sz w:val="22"/>
        </w:rPr>
      </w:pPr>
    </w:p>
    <w:p w14:paraId="65EF7CC2" w14:textId="66C013CE" w:rsidR="00750574" w:rsidRPr="00C55CFD" w:rsidRDefault="009066B9" w:rsidP="00750574">
      <w:pPr>
        <w:tabs>
          <w:tab w:val="num" w:pos="720"/>
        </w:tabs>
        <w:jc w:val="both"/>
        <w:rPr>
          <w:rFonts w:asciiTheme="majorHAnsi" w:hAnsiTheme="majorHAnsi"/>
          <w:sz w:val="22"/>
        </w:rPr>
      </w:pPr>
      <w:r>
        <w:rPr>
          <w:rFonts w:asciiTheme="majorHAnsi" w:hAnsiTheme="majorHAnsi"/>
          <w:sz w:val="22"/>
        </w:rPr>
        <w:t>T</w:t>
      </w:r>
      <w:r w:rsidR="00750574" w:rsidRPr="00C55CFD">
        <w:rPr>
          <w:rFonts w:asciiTheme="majorHAnsi" w:hAnsiTheme="majorHAnsi"/>
          <w:sz w:val="22"/>
        </w:rPr>
        <w:t xml:space="preserve">he management of risk involves a structured process that identifies </w:t>
      </w:r>
      <w:r w:rsidR="00750574" w:rsidRPr="00C55CFD">
        <w:rPr>
          <w:rFonts w:asciiTheme="majorHAnsi" w:hAnsiTheme="majorHAnsi"/>
          <w:bCs/>
          <w:sz w:val="22"/>
        </w:rPr>
        <w:t xml:space="preserve">hazards before </w:t>
      </w:r>
      <w:r w:rsidR="00750574" w:rsidRPr="00C55CFD">
        <w:rPr>
          <w:rFonts w:asciiTheme="majorHAnsi" w:hAnsiTheme="majorHAnsi"/>
          <w:sz w:val="22"/>
        </w:rPr>
        <w:t xml:space="preserve">taking action to reduce risks to the level of “As Low </w:t>
      </w:r>
      <w:proofErr w:type="gramStart"/>
      <w:r w:rsidR="00750574" w:rsidRPr="00C55CFD">
        <w:rPr>
          <w:rFonts w:asciiTheme="majorHAnsi" w:hAnsiTheme="majorHAnsi"/>
          <w:sz w:val="22"/>
        </w:rPr>
        <w:t>As</w:t>
      </w:r>
      <w:proofErr w:type="gramEnd"/>
      <w:r w:rsidR="00750574" w:rsidRPr="00C55CFD">
        <w:rPr>
          <w:rFonts w:asciiTheme="majorHAnsi" w:hAnsiTheme="majorHAnsi"/>
          <w:sz w:val="22"/>
        </w:rPr>
        <w:t xml:space="preserve"> Reasonably Practicable (ALARP)”</w:t>
      </w:r>
      <w:r>
        <w:rPr>
          <w:rFonts w:asciiTheme="majorHAnsi" w:hAnsiTheme="majorHAnsi"/>
          <w:sz w:val="22"/>
        </w:rPr>
        <w:t xml:space="preserve"> which </w:t>
      </w:r>
      <w:r w:rsidR="008973D6">
        <w:rPr>
          <w:rFonts w:asciiTheme="majorHAnsi" w:hAnsiTheme="majorHAnsi"/>
          <w:sz w:val="22"/>
        </w:rPr>
        <w:t>is</w:t>
      </w:r>
      <w:r>
        <w:rPr>
          <w:rFonts w:asciiTheme="majorHAnsi" w:hAnsiTheme="majorHAnsi"/>
          <w:sz w:val="22"/>
        </w:rPr>
        <w:t xml:space="preserve"> </w:t>
      </w:r>
      <w:r w:rsidRPr="00C55CFD">
        <w:rPr>
          <w:sz w:val="22"/>
        </w:rPr>
        <w:t xml:space="preserve">acceptable </w:t>
      </w:r>
      <w:r>
        <w:rPr>
          <w:sz w:val="22"/>
        </w:rPr>
        <w:t>to</w:t>
      </w:r>
      <w:r w:rsidRPr="00C55CFD">
        <w:rPr>
          <w:sz w:val="22"/>
        </w:rPr>
        <w:t xml:space="preserve"> </w:t>
      </w:r>
      <w:r>
        <w:rPr>
          <w:sz w:val="22"/>
        </w:rPr>
        <w:t xml:space="preserve">both </w:t>
      </w:r>
      <w:r w:rsidRPr="00C55CFD">
        <w:rPr>
          <w:sz w:val="22"/>
        </w:rPr>
        <w:t xml:space="preserve">the </w:t>
      </w:r>
      <w:r>
        <w:rPr>
          <w:sz w:val="22"/>
        </w:rPr>
        <w:t xml:space="preserve">national </w:t>
      </w:r>
      <w:r w:rsidRPr="00C55CFD">
        <w:rPr>
          <w:sz w:val="22"/>
        </w:rPr>
        <w:t xml:space="preserve">Competent Authority and </w:t>
      </w:r>
      <w:r>
        <w:rPr>
          <w:sz w:val="22"/>
        </w:rPr>
        <w:t xml:space="preserve">the </w:t>
      </w:r>
      <w:r w:rsidRPr="00C55CFD">
        <w:rPr>
          <w:sz w:val="22"/>
        </w:rPr>
        <w:t>stakeholders</w:t>
      </w:r>
      <w:r>
        <w:rPr>
          <w:sz w:val="22"/>
        </w:rPr>
        <w:t xml:space="preserve"> in a specified region</w:t>
      </w:r>
      <w:r w:rsidR="005C413B">
        <w:rPr>
          <w:rStyle w:val="FootnoteReference"/>
          <w:sz w:val="22"/>
        </w:rPr>
        <w:footnoteReference w:id="5"/>
      </w:r>
      <w:r w:rsidR="00750574" w:rsidRPr="00C55CFD">
        <w:rPr>
          <w:rFonts w:asciiTheme="majorHAnsi" w:hAnsiTheme="majorHAnsi"/>
          <w:sz w:val="22"/>
        </w:rPr>
        <w:t>.</w:t>
      </w:r>
    </w:p>
    <w:p w14:paraId="2F9208A7" w14:textId="77777777" w:rsidR="00750574" w:rsidRPr="00C55CFD" w:rsidRDefault="00750574" w:rsidP="00750574">
      <w:pPr>
        <w:tabs>
          <w:tab w:val="num" w:pos="720"/>
        </w:tabs>
        <w:jc w:val="both"/>
        <w:rPr>
          <w:rFonts w:asciiTheme="majorHAnsi" w:hAnsiTheme="majorHAnsi"/>
          <w:sz w:val="22"/>
        </w:rPr>
      </w:pPr>
    </w:p>
    <w:p w14:paraId="1062B0E8" w14:textId="7273C8B7" w:rsidR="00750574" w:rsidRPr="00C55CFD" w:rsidRDefault="00C7300C" w:rsidP="00750574">
      <w:pPr>
        <w:tabs>
          <w:tab w:val="num" w:pos="720"/>
        </w:tabs>
        <w:jc w:val="both"/>
        <w:rPr>
          <w:rFonts w:asciiTheme="majorHAnsi" w:hAnsiTheme="majorHAnsi"/>
          <w:sz w:val="22"/>
        </w:rPr>
      </w:pPr>
      <w:r>
        <w:rPr>
          <w:rFonts w:asciiTheme="majorHAnsi" w:hAnsiTheme="majorHAnsi"/>
          <w:sz w:val="22"/>
        </w:rPr>
        <w:t xml:space="preserve">A </w:t>
      </w:r>
      <w:r w:rsidR="007A60EB">
        <w:rPr>
          <w:rFonts w:asciiTheme="majorHAnsi" w:hAnsiTheme="majorHAnsi"/>
          <w:sz w:val="22"/>
        </w:rPr>
        <w:t>“</w:t>
      </w:r>
      <w:r>
        <w:rPr>
          <w:rFonts w:asciiTheme="majorHAnsi" w:hAnsiTheme="majorHAnsi"/>
          <w:sz w:val="22"/>
        </w:rPr>
        <w:t>h</w:t>
      </w:r>
      <w:r w:rsidR="007A60EB" w:rsidRPr="007A60EB">
        <w:rPr>
          <w:rFonts w:asciiTheme="majorHAnsi" w:hAnsiTheme="majorHAnsi"/>
          <w:sz w:val="22"/>
        </w:rPr>
        <w:t>azard</w:t>
      </w:r>
      <w:r w:rsidR="007A60EB">
        <w:rPr>
          <w:rFonts w:asciiTheme="majorHAnsi" w:hAnsiTheme="majorHAnsi"/>
          <w:sz w:val="22"/>
        </w:rPr>
        <w:t>”</w:t>
      </w:r>
      <w:r w:rsidR="007A60EB" w:rsidRPr="007A60EB">
        <w:rPr>
          <w:rFonts w:asciiTheme="majorHAnsi" w:hAnsiTheme="majorHAnsi"/>
          <w:sz w:val="22"/>
        </w:rPr>
        <w:t xml:space="preserve"> </w:t>
      </w:r>
      <w:r w:rsidR="007A60EB">
        <w:rPr>
          <w:rFonts w:asciiTheme="majorHAnsi" w:hAnsiTheme="majorHAnsi"/>
          <w:sz w:val="22"/>
        </w:rPr>
        <w:t>is</w:t>
      </w:r>
      <w:r w:rsidR="007A60EB" w:rsidRPr="007A60EB">
        <w:rPr>
          <w:rFonts w:asciiTheme="majorHAnsi" w:hAnsiTheme="majorHAnsi"/>
          <w:sz w:val="22"/>
        </w:rPr>
        <w:t xml:space="preserve"> something </w:t>
      </w:r>
      <w:r>
        <w:rPr>
          <w:rFonts w:asciiTheme="majorHAnsi" w:hAnsiTheme="majorHAnsi"/>
          <w:sz w:val="22"/>
        </w:rPr>
        <w:t xml:space="preserve">that </w:t>
      </w:r>
      <w:r w:rsidR="00AE1C1D">
        <w:rPr>
          <w:rFonts w:asciiTheme="majorHAnsi" w:hAnsiTheme="majorHAnsi"/>
          <w:sz w:val="22"/>
        </w:rPr>
        <w:t xml:space="preserve">may </w:t>
      </w:r>
      <w:r>
        <w:rPr>
          <w:rFonts w:asciiTheme="majorHAnsi" w:hAnsiTheme="majorHAnsi"/>
          <w:i/>
          <w:sz w:val="22"/>
        </w:rPr>
        <w:t>cause</w:t>
      </w:r>
      <w:r w:rsidR="007A60EB" w:rsidRPr="007A60EB">
        <w:rPr>
          <w:rFonts w:asciiTheme="majorHAnsi" w:hAnsiTheme="majorHAnsi"/>
          <w:sz w:val="22"/>
        </w:rPr>
        <w:t xml:space="preserve"> </w:t>
      </w:r>
      <w:r>
        <w:rPr>
          <w:rFonts w:asciiTheme="majorHAnsi" w:hAnsiTheme="majorHAnsi"/>
          <w:sz w:val="22"/>
        </w:rPr>
        <w:t xml:space="preserve">an </w:t>
      </w:r>
      <w:r w:rsidR="007A60EB" w:rsidRPr="007A60EB">
        <w:rPr>
          <w:rFonts w:asciiTheme="majorHAnsi" w:hAnsiTheme="majorHAnsi"/>
          <w:sz w:val="22"/>
        </w:rPr>
        <w:t>un</w:t>
      </w:r>
      <w:r>
        <w:rPr>
          <w:rFonts w:asciiTheme="majorHAnsi" w:hAnsiTheme="majorHAnsi"/>
          <w:sz w:val="22"/>
        </w:rPr>
        <w:t>desirable incident. Hazards</w:t>
      </w:r>
      <w:r w:rsidR="007A60EB">
        <w:rPr>
          <w:rFonts w:asciiTheme="majorHAnsi" w:hAnsiTheme="majorHAnsi"/>
          <w:sz w:val="22"/>
        </w:rPr>
        <w:t xml:space="preserve"> </w:t>
      </w:r>
      <w:proofErr w:type="gramStart"/>
      <w:r w:rsidR="007A60EB">
        <w:rPr>
          <w:rFonts w:asciiTheme="majorHAnsi" w:hAnsiTheme="majorHAnsi"/>
          <w:sz w:val="22"/>
        </w:rPr>
        <w:t>are grouped</w:t>
      </w:r>
      <w:proofErr w:type="gramEnd"/>
      <w:r w:rsidR="007A60EB">
        <w:rPr>
          <w:rFonts w:asciiTheme="majorHAnsi" w:hAnsiTheme="majorHAnsi"/>
          <w:sz w:val="22"/>
        </w:rPr>
        <w:t xml:space="preserve"> under</w:t>
      </w:r>
      <w:r w:rsidR="00750574" w:rsidRPr="00C55CFD">
        <w:rPr>
          <w:rFonts w:asciiTheme="majorHAnsi" w:hAnsiTheme="majorHAnsi"/>
          <w:sz w:val="22"/>
        </w:rPr>
        <w:t xml:space="preserve"> </w:t>
      </w:r>
      <w:r w:rsidR="00F5053C">
        <w:rPr>
          <w:rFonts w:asciiTheme="majorHAnsi" w:hAnsiTheme="majorHAnsi"/>
          <w:sz w:val="22"/>
        </w:rPr>
        <w:t>six</w:t>
      </w:r>
      <w:r w:rsidR="00750574" w:rsidRPr="00C55CFD">
        <w:rPr>
          <w:rFonts w:asciiTheme="majorHAnsi" w:hAnsiTheme="majorHAnsi"/>
          <w:sz w:val="22"/>
        </w:rPr>
        <w:t xml:space="preserve"> </w:t>
      </w:r>
      <w:r w:rsidR="00F5053C">
        <w:rPr>
          <w:rFonts w:asciiTheme="majorHAnsi" w:hAnsiTheme="majorHAnsi"/>
          <w:sz w:val="22"/>
        </w:rPr>
        <w:t xml:space="preserve">main </w:t>
      </w:r>
      <w:r w:rsidR="00750574" w:rsidRPr="00C55CFD">
        <w:rPr>
          <w:rFonts w:asciiTheme="majorHAnsi" w:hAnsiTheme="majorHAnsi"/>
          <w:sz w:val="22"/>
        </w:rPr>
        <w:t xml:space="preserve">categories identified </w:t>
      </w:r>
      <w:r w:rsidR="007A60EB">
        <w:rPr>
          <w:rFonts w:asciiTheme="majorHAnsi" w:hAnsiTheme="majorHAnsi"/>
          <w:sz w:val="22"/>
        </w:rPr>
        <w:t>as</w:t>
      </w:r>
      <w:r w:rsidR="00750574" w:rsidRPr="00C55CFD">
        <w:rPr>
          <w:rFonts w:asciiTheme="majorHAnsi" w:hAnsiTheme="majorHAnsi"/>
          <w:sz w:val="22"/>
        </w:rPr>
        <w:t xml:space="preserve">: </w:t>
      </w:r>
    </w:p>
    <w:p w14:paraId="35297DA3" w14:textId="5EE8119C" w:rsidR="00750574" w:rsidRPr="00C55CFD" w:rsidRDefault="00750574" w:rsidP="00750574">
      <w:pPr>
        <w:pStyle w:val="ListParagraph"/>
        <w:numPr>
          <w:ilvl w:val="0"/>
          <w:numId w:val="28"/>
        </w:numPr>
        <w:tabs>
          <w:tab w:val="num" w:pos="360"/>
        </w:tabs>
        <w:ind w:left="360"/>
        <w:jc w:val="both"/>
        <w:rPr>
          <w:rFonts w:asciiTheme="majorHAnsi" w:hAnsiTheme="majorHAnsi"/>
          <w:sz w:val="22"/>
          <w:szCs w:val="22"/>
        </w:rPr>
      </w:pPr>
      <w:r w:rsidRPr="00C55CFD">
        <w:rPr>
          <w:rFonts w:asciiTheme="majorHAnsi" w:eastAsiaTheme="minorEastAsia" w:hAnsiTheme="majorHAnsi"/>
          <w:sz w:val="22"/>
          <w:szCs w:val="22"/>
        </w:rPr>
        <w:t xml:space="preserve">Natural </w:t>
      </w:r>
      <w:r w:rsidR="008F1099">
        <w:rPr>
          <w:rFonts w:asciiTheme="majorHAnsi" w:eastAsiaTheme="minorEastAsia" w:hAnsiTheme="majorHAnsi"/>
          <w:sz w:val="22"/>
          <w:szCs w:val="22"/>
        </w:rPr>
        <w:t>–</w:t>
      </w:r>
      <w:r w:rsidRPr="00C55CFD">
        <w:rPr>
          <w:rFonts w:asciiTheme="majorHAnsi" w:eastAsiaTheme="minorEastAsia" w:hAnsiTheme="majorHAnsi"/>
          <w:sz w:val="22"/>
          <w:szCs w:val="22"/>
        </w:rPr>
        <w:t xml:space="preserve"> </w:t>
      </w:r>
      <w:r w:rsidR="008F1099">
        <w:rPr>
          <w:rFonts w:asciiTheme="majorHAnsi" w:eastAsiaTheme="minorEastAsia" w:hAnsiTheme="majorHAnsi"/>
          <w:sz w:val="22"/>
          <w:szCs w:val="22"/>
        </w:rPr>
        <w:t xml:space="preserve">a shoal, </w:t>
      </w:r>
      <w:r w:rsidRPr="00C55CFD">
        <w:rPr>
          <w:rFonts w:asciiTheme="majorHAnsi" w:eastAsiaTheme="minorEastAsia" w:hAnsiTheme="majorHAnsi"/>
          <w:sz w:val="22"/>
          <w:szCs w:val="22"/>
        </w:rPr>
        <w:t xml:space="preserve">storms; strong </w:t>
      </w:r>
      <w:r w:rsidR="00B5157A">
        <w:rPr>
          <w:rFonts w:asciiTheme="majorHAnsi" w:eastAsiaTheme="minorEastAsia" w:hAnsiTheme="majorHAnsi"/>
          <w:sz w:val="22"/>
          <w:szCs w:val="22"/>
        </w:rPr>
        <w:t>tidal flow</w:t>
      </w:r>
      <w:r w:rsidRPr="00C55CFD">
        <w:rPr>
          <w:rFonts w:asciiTheme="majorHAnsi" w:eastAsiaTheme="minorEastAsia" w:hAnsiTheme="majorHAnsi"/>
          <w:sz w:val="22"/>
          <w:szCs w:val="22"/>
        </w:rPr>
        <w:t xml:space="preserve">; tsunamis; solar flares </w:t>
      </w:r>
      <w:proofErr w:type="spellStart"/>
      <w:r w:rsidRPr="00C55CFD">
        <w:rPr>
          <w:rFonts w:asciiTheme="majorHAnsi" w:eastAsiaTheme="minorEastAsia" w:hAnsiTheme="majorHAnsi"/>
          <w:sz w:val="22"/>
          <w:szCs w:val="22"/>
        </w:rPr>
        <w:t>etc</w:t>
      </w:r>
      <w:proofErr w:type="spellEnd"/>
    </w:p>
    <w:p w14:paraId="13C5A963" w14:textId="624425A7"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Economic </w:t>
      </w:r>
      <w:r w:rsidR="008973D6">
        <w:rPr>
          <w:rFonts w:asciiTheme="majorHAnsi" w:hAnsiTheme="majorHAnsi"/>
          <w:sz w:val="22"/>
        </w:rPr>
        <w:t>–</w:t>
      </w:r>
      <w:r w:rsidRPr="00C55CFD">
        <w:rPr>
          <w:rFonts w:asciiTheme="majorHAnsi" w:hAnsiTheme="majorHAnsi"/>
          <w:sz w:val="22"/>
        </w:rPr>
        <w:t xml:space="preserve"> </w:t>
      </w:r>
      <w:r w:rsidR="008973D6">
        <w:rPr>
          <w:rFonts w:asciiTheme="majorHAnsi" w:hAnsiTheme="majorHAnsi"/>
          <w:sz w:val="22"/>
        </w:rPr>
        <w:t>loss of revenue</w:t>
      </w:r>
      <w:r w:rsidRPr="00C55CFD">
        <w:rPr>
          <w:rFonts w:asciiTheme="majorHAnsi" w:hAnsiTheme="majorHAnsi"/>
          <w:sz w:val="22"/>
        </w:rPr>
        <w:t xml:space="preserve"> </w:t>
      </w:r>
      <w:r w:rsidR="004A29CA">
        <w:rPr>
          <w:rFonts w:asciiTheme="majorHAnsi" w:hAnsiTheme="majorHAnsi"/>
          <w:sz w:val="22"/>
        </w:rPr>
        <w:t xml:space="preserve">to fund AtoN services; cost of losing a court case, </w:t>
      </w:r>
      <w:proofErr w:type="spellStart"/>
      <w:r w:rsidRPr="00C55CFD">
        <w:rPr>
          <w:rFonts w:asciiTheme="majorHAnsi" w:hAnsiTheme="majorHAnsi"/>
          <w:sz w:val="22"/>
        </w:rPr>
        <w:t>etc</w:t>
      </w:r>
      <w:proofErr w:type="spellEnd"/>
    </w:p>
    <w:p w14:paraId="21000645" w14:textId="25D124EE"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Technical - equipment failure; obsolescence </w:t>
      </w:r>
      <w:proofErr w:type="spellStart"/>
      <w:r w:rsidRPr="00C55CFD">
        <w:rPr>
          <w:rFonts w:asciiTheme="majorHAnsi" w:hAnsiTheme="majorHAnsi"/>
          <w:sz w:val="22"/>
        </w:rPr>
        <w:t>etc</w:t>
      </w:r>
      <w:proofErr w:type="spellEnd"/>
    </w:p>
    <w:p w14:paraId="18FD4D9A" w14:textId="6C9A07D0"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Human - </w:t>
      </w:r>
      <w:r w:rsidR="005C413B">
        <w:rPr>
          <w:rFonts w:asciiTheme="majorHAnsi" w:hAnsiTheme="majorHAnsi"/>
          <w:sz w:val="22"/>
        </w:rPr>
        <w:t>piracy</w:t>
      </w:r>
      <w:r w:rsidRPr="00C55CFD">
        <w:rPr>
          <w:rFonts w:asciiTheme="majorHAnsi" w:hAnsiTheme="majorHAnsi"/>
          <w:sz w:val="22"/>
        </w:rPr>
        <w:t>; poor training</w:t>
      </w:r>
      <w:r w:rsidR="005C413B">
        <w:rPr>
          <w:rFonts w:asciiTheme="majorHAnsi" w:hAnsiTheme="majorHAnsi"/>
          <w:sz w:val="22"/>
        </w:rPr>
        <w:t xml:space="preserve">; lack of competence </w:t>
      </w:r>
      <w:proofErr w:type="spellStart"/>
      <w:r w:rsidR="005C413B">
        <w:rPr>
          <w:rFonts w:asciiTheme="majorHAnsi" w:hAnsiTheme="majorHAnsi"/>
          <w:sz w:val="22"/>
        </w:rPr>
        <w:t>etc</w:t>
      </w:r>
      <w:proofErr w:type="spellEnd"/>
    </w:p>
    <w:p w14:paraId="4896B9D4" w14:textId="1547E7A3" w:rsidR="00750574"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Operational – </w:t>
      </w:r>
      <w:r w:rsidR="00C7300C">
        <w:rPr>
          <w:rFonts w:asciiTheme="majorHAnsi" w:hAnsiTheme="majorHAnsi"/>
          <w:sz w:val="22"/>
        </w:rPr>
        <w:t xml:space="preserve">actions or errors which may cause </w:t>
      </w:r>
      <w:r w:rsidRPr="00C55CFD">
        <w:rPr>
          <w:rFonts w:asciiTheme="majorHAnsi" w:hAnsiTheme="majorHAnsi"/>
          <w:sz w:val="22"/>
        </w:rPr>
        <w:t>collisions and groundings</w:t>
      </w:r>
      <w:r w:rsidR="005C413B">
        <w:rPr>
          <w:rFonts w:asciiTheme="majorHAnsi" w:hAnsiTheme="majorHAnsi"/>
          <w:sz w:val="22"/>
        </w:rPr>
        <w:t xml:space="preserve"> </w:t>
      </w:r>
      <w:proofErr w:type="spellStart"/>
      <w:r w:rsidR="005C413B">
        <w:rPr>
          <w:rFonts w:asciiTheme="majorHAnsi" w:hAnsiTheme="majorHAnsi"/>
          <w:sz w:val="22"/>
        </w:rPr>
        <w:t>etc</w:t>
      </w:r>
      <w:proofErr w:type="spellEnd"/>
    </w:p>
    <w:p w14:paraId="1007AFBB" w14:textId="0DB0AB68" w:rsidR="00AE1C1D" w:rsidRDefault="008F1099" w:rsidP="00750574">
      <w:pPr>
        <w:numPr>
          <w:ilvl w:val="0"/>
          <w:numId w:val="27"/>
        </w:numPr>
        <w:spacing w:line="240" w:lineRule="auto"/>
        <w:ind w:left="360"/>
        <w:jc w:val="both"/>
        <w:rPr>
          <w:rFonts w:asciiTheme="majorHAnsi" w:hAnsiTheme="majorHAnsi"/>
          <w:sz w:val="22"/>
        </w:rPr>
      </w:pPr>
      <w:r>
        <w:rPr>
          <w:rFonts w:asciiTheme="majorHAnsi" w:hAnsiTheme="majorHAnsi"/>
          <w:sz w:val="22"/>
        </w:rPr>
        <w:t>Waterway c</w:t>
      </w:r>
      <w:r w:rsidR="00AE1C1D">
        <w:rPr>
          <w:rFonts w:asciiTheme="majorHAnsi" w:hAnsiTheme="majorHAnsi"/>
          <w:sz w:val="22"/>
        </w:rPr>
        <w:t>omplexity</w:t>
      </w:r>
      <w:r>
        <w:rPr>
          <w:rFonts w:asciiTheme="majorHAnsi" w:hAnsiTheme="majorHAnsi"/>
          <w:sz w:val="22"/>
        </w:rPr>
        <w:t xml:space="preserve"> – traffic density, low depth, limited available sea room, low under keel clearance, wreck, etc.</w:t>
      </w:r>
    </w:p>
    <w:p w14:paraId="6F25E87D" w14:textId="55482D07" w:rsidR="00C7300C" w:rsidRDefault="00C7300C" w:rsidP="00C7300C">
      <w:pPr>
        <w:rPr>
          <w:sz w:val="22"/>
        </w:rPr>
      </w:pPr>
      <w:r w:rsidRPr="00C7300C">
        <w:rPr>
          <w:sz w:val="22"/>
        </w:rPr>
        <w:t xml:space="preserve">The basic thinking behind the </w:t>
      </w:r>
      <w:r w:rsidR="00091BF3">
        <w:rPr>
          <w:sz w:val="22"/>
        </w:rPr>
        <w:t>RAMS</w:t>
      </w:r>
      <w:r w:rsidRPr="00C7300C">
        <w:rPr>
          <w:sz w:val="22"/>
        </w:rPr>
        <w:t xml:space="preserve"> method rests on the fundamental causal relationship between hazards a</w:t>
      </w:r>
      <w:r w:rsidR="00CE2939">
        <w:rPr>
          <w:sz w:val="22"/>
        </w:rPr>
        <w:t>nd the consequences of undesirable</w:t>
      </w:r>
      <w:r w:rsidRPr="00C7300C">
        <w:rPr>
          <w:sz w:val="22"/>
        </w:rPr>
        <w:t xml:space="preserve"> incidents, which the hazards may cause.</w:t>
      </w:r>
      <w:r>
        <w:rPr>
          <w:sz w:val="22"/>
        </w:rPr>
        <w:t xml:space="preserve"> This </w:t>
      </w:r>
      <w:proofErr w:type="gramStart"/>
      <w:r>
        <w:rPr>
          <w:sz w:val="22"/>
        </w:rPr>
        <w:t>is illustrated</w:t>
      </w:r>
      <w:proofErr w:type="gramEnd"/>
      <w:r>
        <w:rPr>
          <w:sz w:val="22"/>
        </w:rPr>
        <w:t xml:space="preserve"> in Figure 1 below:</w:t>
      </w:r>
    </w:p>
    <w:p w14:paraId="4AC34331" w14:textId="77777777" w:rsidR="00C7300C" w:rsidRPr="00C7300C" w:rsidRDefault="00C7300C" w:rsidP="00C7300C">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8"/>
        <w:gridCol w:w="3209"/>
        <w:gridCol w:w="3210"/>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eastAsia="en-GB"/>
              </w:rPr>
              <w:drawing>
                <wp:inline distT="0" distB="0" distL="0" distR="0" wp14:anchorId="2B8F6BB5" wp14:editId="48B4ECC2">
                  <wp:extent cx="4502348" cy="404276"/>
                  <wp:effectExtent l="0" t="0" r="12700" b="1524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C7300C">
            <w:pPr>
              <w:pStyle w:val="ListParagraph"/>
              <w:numPr>
                <w:ilvl w:val="0"/>
                <w:numId w:val="28"/>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4855BCD8" w:rsidR="00F5053C" w:rsidRPr="00CE4B0F" w:rsidRDefault="00091BF3" w:rsidP="00091BF3">
            <w:pPr>
              <w:numPr>
                <w:ilvl w:val="0"/>
                <w:numId w:val="27"/>
              </w:numPr>
              <w:spacing w:line="240" w:lineRule="auto"/>
              <w:ind w:left="1593" w:hanging="142"/>
              <w:jc w:val="both"/>
              <w:rPr>
                <w:rFonts w:asciiTheme="majorHAnsi" w:hAnsiTheme="majorHAnsi"/>
              </w:rPr>
            </w:pPr>
            <w:r>
              <w:rPr>
                <w:rFonts w:asciiTheme="majorHAnsi" w:hAnsiTheme="majorHAnsi"/>
              </w:rPr>
              <w:t xml:space="preserve">Waterway </w:t>
            </w:r>
            <w:proofErr w:type="spellStart"/>
            <w:r>
              <w:rPr>
                <w:rFonts w:asciiTheme="majorHAnsi" w:hAnsiTheme="majorHAnsi"/>
              </w:rPr>
              <w:t>COmplexity</w:t>
            </w:r>
            <w:proofErr w:type="spellEnd"/>
          </w:p>
        </w:tc>
        <w:tc>
          <w:tcPr>
            <w:tcW w:w="3209" w:type="dxa"/>
          </w:tcPr>
          <w:p w14:paraId="024258F1"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C7300C">
            <w:pPr>
              <w:pStyle w:val="ListParagraph"/>
              <w:numPr>
                <w:ilvl w:val="0"/>
                <w:numId w:val="28"/>
              </w:numPr>
              <w:ind w:left="1078" w:hanging="142"/>
              <w:jc w:val="both"/>
              <w:rPr>
                <w:rFonts w:asciiTheme="majorHAnsi" w:hAnsiTheme="majorHAnsi"/>
                <w:sz w:val="18"/>
                <w:szCs w:val="22"/>
              </w:rPr>
            </w:pPr>
            <w:proofErr w:type="spellStart"/>
            <w:r>
              <w:rPr>
                <w:rFonts w:asciiTheme="majorHAnsi" w:eastAsiaTheme="minorEastAsia" w:hAnsiTheme="majorHAnsi"/>
                <w:sz w:val="18"/>
                <w:szCs w:val="22"/>
              </w:rPr>
              <w:t>Allision</w:t>
            </w:r>
            <w:proofErr w:type="spellEnd"/>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C7300C">
            <w:pPr>
              <w:pStyle w:val="ListParagraph"/>
              <w:numPr>
                <w:ilvl w:val="0"/>
                <w:numId w:val="27"/>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20D9BFC" w14:textId="23C93773" w:rsidR="00C7300C" w:rsidRPr="00C55CFD" w:rsidRDefault="00C7300C" w:rsidP="00EB0691">
      <w:pPr>
        <w:pStyle w:val="Figurecaption"/>
        <w:jc w:val="center"/>
      </w:pPr>
      <w:r>
        <w:t>Causal Relationship Between Hazards and Consequences</w:t>
      </w:r>
    </w:p>
    <w:p w14:paraId="5963CC49" w14:textId="545AFFCD" w:rsidR="00750574" w:rsidRDefault="00091BF3" w:rsidP="00750574">
      <w:pPr>
        <w:tabs>
          <w:tab w:val="num" w:pos="720"/>
        </w:tabs>
        <w:jc w:val="both"/>
        <w:rPr>
          <w:rFonts w:asciiTheme="majorHAnsi" w:hAnsiTheme="majorHAnsi"/>
          <w:sz w:val="22"/>
        </w:rPr>
      </w:pPr>
      <w:r>
        <w:rPr>
          <w:rFonts w:asciiTheme="majorHAnsi" w:hAnsiTheme="majorHAnsi"/>
          <w:sz w:val="22"/>
        </w:rPr>
        <w:t>RAMS</w:t>
      </w:r>
      <w:r w:rsidR="00E2170F">
        <w:rPr>
          <w:rFonts w:asciiTheme="majorHAnsi" w:hAnsiTheme="majorHAnsi"/>
          <w:sz w:val="22"/>
        </w:rPr>
        <w:t xml:space="preserve"> addresses each undesired incident such as the grounding of a vessel on a reef or the collision between two vessels as being </w:t>
      </w:r>
      <w:r w:rsidR="00E2170F" w:rsidRPr="0039551B">
        <w:rPr>
          <w:rFonts w:asciiTheme="majorHAnsi" w:hAnsiTheme="majorHAnsi"/>
          <w:b/>
          <w:sz w:val="22"/>
        </w:rPr>
        <w:t>mutually exclusive</w:t>
      </w:r>
      <w:r w:rsidR="0039551B">
        <w:rPr>
          <w:rFonts w:asciiTheme="majorHAnsi" w:hAnsiTheme="majorHAnsi"/>
          <w:sz w:val="22"/>
        </w:rPr>
        <w:t xml:space="preserve"> scenarios</w:t>
      </w:r>
      <w:r w:rsidR="00E2170F">
        <w:rPr>
          <w:rFonts w:asciiTheme="majorHAnsi" w:hAnsiTheme="majorHAnsi"/>
          <w:sz w:val="22"/>
        </w:rPr>
        <w:t>.</w:t>
      </w:r>
      <w:r w:rsidR="0039551B">
        <w:rPr>
          <w:rFonts w:asciiTheme="majorHAnsi" w:hAnsiTheme="majorHAnsi"/>
          <w:sz w:val="22"/>
        </w:rPr>
        <w:t xml:space="preserve"> This permits each scenario to </w:t>
      </w:r>
      <w:proofErr w:type="gramStart"/>
      <w:r w:rsidR="0039551B">
        <w:rPr>
          <w:rFonts w:asciiTheme="majorHAnsi" w:hAnsiTheme="majorHAnsi"/>
          <w:sz w:val="22"/>
        </w:rPr>
        <w:t>be assessed</w:t>
      </w:r>
      <w:proofErr w:type="gramEnd"/>
      <w:r w:rsidR="0039551B">
        <w:rPr>
          <w:rFonts w:asciiTheme="majorHAnsi" w:hAnsiTheme="majorHAnsi"/>
          <w:sz w:val="22"/>
        </w:rPr>
        <w:t xml:space="preserve"> in isolation so that the probability of the undesirable incident can be </w:t>
      </w:r>
      <w:r w:rsidR="00EB0691">
        <w:rPr>
          <w:rFonts w:asciiTheme="majorHAnsi" w:hAnsiTheme="majorHAnsi"/>
          <w:sz w:val="22"/>
        </w:rPr>
        <w:t xml:space="preserve">determined in a straightforward manner. </w:t>
      </w:r>
    </w:p>
    <w:p w14:paraId="369B4E5C" w14:textId="77777777" w:rsidR="00831F8E" w:rsidRDefault="00831F8E" w:rsidP="00750574">
      <w:pPr>
        <w:tabs>
          <w:tab w:val="num" w:pos="720"/>
        </w:tabs>
        <w:jc w:val="both"/>
        <w:rPr>
          <w:rFonts w:asciiTheme="majorHAnsi" w:hAnsiTheme="majorHAnsi"/>
          <w:sz w:val="22"/>
        </w:rPr>
      </w:pPr>
    </w:p>
    <w:p w14:paraId="7F19FC68" w14:textId="204D61B2" w:rsidR="00831F8E" w:rsidRDefault="00831F8E" w:rsidP="00750574">
      <w:pPr>
        <w:tabs>
          <w:tab w:val="num" w:pos="720"/>
        </w:tabs>
        <w:jc w:val="both"/>
        <w:rPr>
          <w:rFonts w:asciiTheme="majorHAnsi" w:hAnsiTheme="majorHAnsi"/>
          <w:sz w:val="22"/>
        </w:rPr>
      </w:pPr>
      <w:proofErr w:type="gramStart"/>
      <w:r>
        <w:rPr>
          <w:rFonts w:asciiTheme="majorHAnsi" w:hAnsiTheme="majorHAnsi"/>
          <w:sz w:val="22"/>
        </w:rPr>
        <w:t>Clearly</w:t>
      </w:r>
      <w:proofErr w:type="gramEnd"/>
      <w:r>
        <w:rPr>
          <w:rFonts w:asciiTheme="majorHAnsi" w:hAnsiTheme="majorHAnsi"/>
          <w:sz w:val="22"/>
        </w:rPr>
        <w:t xml:space="preserve"> an undesirable incident can be caused by two </w:t>
      </w:r>
      <w:r w:rsidR="00F42416">
        <w:rPr>
          <w:rFonts w:asciiTheme="majorHAnsi" w:hAnsiTheme="majorHAnsi"/>
          <w:sz w:val="22"/>
        </w:rPr>
        <w:t>or</w:t>
      </w:r>
      <w:r>
        <w:rPr>
          <w:rFonts w:asciiTheme="majorHAnsi" w:hAnsiTheme="majorHAnsi"/>
          <w:sz w:val="22"/>
        </w:rPr>
        <w:t xml:space="preserve"> more hazards </w:t>
      </w:r>
      <w:r w:rsidR="00477352">
        <w:rPr>
          <w:rFonts w:asciiTheme="majorHAnsi" w:hAnsiTheme="majorHAnsi"/>
          <w:sz w:val="22"/>
        </w:rPr>
        <w:t xml:space="preserve">from the six different categories </w:t>
      </w:r>
      <w:r>
        <w:rPr>
          <w:rFonts w:asciiTheme="majorHAnsi" w:hAnsiTheme="majorHAnsi"/>
          <w:sz w:val="22"/>
        </w:rPr>
        <w:t>in combination, for example a limiting safe minimum depth with background glare</w:t>
      </w:r>
      <w:r w:rsidR="00477352">
        <w:rPr>
          <w:rFonts w:asciiTheme="majorHAnsi" w:hAnsiTheme="majorHAnsi"/>
          <w:sz w:val="22"/>
        </w:rPr>
        <w:t xml:space="preserve">, navigation aid failure and poor crew competency. </w:t>
      </w:r>
      <w:r w:rsidR="00091BF3">
        <w:rPr>
          <w:rFonts w:asciiTheme="majorHAnsi" w:hAnsiTheme="majorHAnsi"/>
          <w:sz w:val="22"/>
        </w:rPr>
        <w:t>RAMS</w:t>
      </w:r>
      <w:r w:rsidR="00477352">
        <w:rPr>
          <w:rFonts w:asciiTheme="majorHAnsi" w:hAnsiTheme="majorHAnsi"/>
          <w:sz w:val="22"/>
        </w:rPr>
        <w:t xml:space="preserve"> therefore lists all potential hazards in each of the categories and invites the user to determine the combination in a specific area or zone that could lead to one of the four main undesirable incidents: grounding, collision, </w:t>
      </w:r>
      <w:proofErr w:type="spellStart"/>
      <w:r w:rsidR="00477352">
        <w:rPr>
          <w:rFonts w:asciiTheme="majorHAnsi" w:hAnsiTheme="majorHAnsi"/>
          <w:sz w:val="22"/>
        </w:rPr>
        <w:t>allision</w:t>
      </w:r>
      <w:proofErr w:type="spellEnd"/>
      <w:r w:rsidR="00477352">
        <w:rPr>
          <w:rFonts w:asciiTheme="majorHAnsi" w:hAnsiTheme="majorHAnsi"/>
          <w:sz w:val="22"/>
        </w:rPr>
        <w:t xml:space="preserve"> and foundering. It may be that another type of undesirable incident can be identified, hence the inclusion of “other” in the list shown in Figure 1 above. </w:t>
      </w:r>
    </w:p>
    <w:p w14:paraId="2873F31E" w14:textId="34EA98A5" w:rsidR="00750574" w:rsidRDefault="005C413B" w:rsidP="00750574">
      <w:pPr>
        <w:tabs>
          <w:tab w:val="num" w:pos="720"/>
        </w:tabs>
        <w:jc w:val="both"/>
        <w:rPr>
          <w:rFonts w:asciiTheme="majorHAnsi" w:hAnsiTheme="majorHAnsi"/>
          <w:sz w:val="22"/>
        </w:rPr>
      </w:pPr>
      <w:r>
        <w:rPr>
          <w:rFonts w:asciiTheme="majorHAnsi" w:hAnsiTheme="majorHAnsi"/>
          <w:sz w:val="22"/>
        </w:rPr>
        <w:lastRenderedPageBreak/>
        <w:t>Risk management</w:t>
      </w:r>
      <w:r w:rsidR="00750574" w:rsidRPr="00C55CFD">
        <w:rPr>
          <w:rFonts w:asciiTheme="majorHAnsi" w:hAnsiTheme="majorHAnsi"/>
          <w:sz w:val="22"/>
        </w:rPr>
        <w:t xml:space="preserve"> requires </w:t>
      </w:r>
      <w:r>
        <w:rPr>
          <w:rFonts w:asciiTheme="majorHAnsi" w:hAnsiTheme="majorHAnsi"/>
          <w:sz w:val="22"/>
        </w:rPr>
        <w:t>Competent Authorities and other stakeholders</w:t>
      </w:r>
      <w:r w:rsidR="00750574" w:rsidRPr="00C55CFD">
        <w:rPr>
          <w:rFonts w:asciiTheme="majorHAnsi" w:hAnsiTheme="majorHAnsi"/>
          <w:sz w:val="22"/>
        </w:rPr>
        <w:t xml:space="preserve"> to quantify both the probability of an </w:t>
      </w:r>
      <w:r w:rsidR="0039551B">
        <w:rPr>
          <w:rFonts w:asciiTheme="majorHAnsi" w:hAnsiTheme="majorHAnsi"/>
          <w:sz w:val="22"/>
        </w:rPr>
        <w:t>undesirable incident</w:t>
      </w:r>
      <w:r w:rsidR="00750574" w:rsidRPr="00C55CFD">
        <w:rPr>
          <w:rFonts w:asciiTheme="majorHAnsi" w:hAnsiTheme="majorHAnsi"/>
          <w:sz w:val="22"/>
        </w:rPr>
        <w:t xml:space="preserve"> occurring </w:t>
      </w:r>
      <w:r w:rsidR="0092515D">
        <w:rPr>
          <w:rFonts w:asciiTheme="majorHAnsi" w:hAnsiTheme="majorHAnsi"/>
          <w:sz w:val="22"/>
        </w:rPr>
        <w:t xml:space="preserve">and its consequential impact </w:t>
      </w:r>
      <w:r w:rsidR="00750574" w:rsidRPr="00C55CFD">
        <w:rPr>
          <w:rFonts w:asciiTheme="majorHAnsi" w:hAnsiTheme="majorHAnsi"/>
          <w:sz w:val="22"/>
        </w:rPr>
        <w:t>based on:</w:t>
      </w:r>
    </w:p>
    <w:p w14:paraId="13F7CA42" w14:textId="77777777" w:rsidR="00F42416" w:rsidRPr="00C55CFD" w:rsidRDefault="00F42416" w:rsidP="00750574">
      <w:pPr>
        <w:tabs>
          <w:tab w:val="num" w:pos="720"/>
        </w:tabs>
        <w:jc w:val="both"/>
        <w:rPr>
          <w:rFonts w:asciiTheme="majorHAnsi" w:hAnsiTheme="majorHAnsi"/>
          <w:sz w:val="22"/>
        </w:rPr>
      </w:pPr>
    </w:p>
    <w:p w14:paraId="03428DD5" w14:textId="0088FA9F"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Maritime environmental studies and data</w:t>
      </w:r>
      <w:r w:rsidR="007E701A">
        <w:rPr>
          <w:rFonts w:asciiTheme="majorHAnsi" w:hAnsiTheme="majorHAnsi"/>
          <w:sz w:val="22"/>
        </w:rPr>
        <w:t xml:space="preserve"> </w:t>
      </w:r>
      <w:r w:rsidR="00B5157A">
        <w:rPr>
          <w:rFonts w:asciiTheme="majorHAnsi" w:hAnsiTheme="majorHAnsi"/>
          <w:sz w:val="22"/>
        </w:rPr>
        <w:t xml:space="preserve">including adequacy of </w:t>
      </w:r>
      <w:r w:rsidR="00F42416">
        <w:rPr>
          <w:rFonts w:asciiTheme="majorHAnsi" w:hAnsiTheme="majorHAnsi"/>
          <w:sz w:val="22"/>
        </w:rPr>
        <w:t>nautical charts</w:t>
      </w:r>
      <w:r w:rsidR="00B5157A">
        <w:rPr>
          <w:rFonts w:asciiTheme="majorHAnsi" w:hAnsiTheme="majorHAnsi"/>
          <w:sz w:val="22"/>
        </w:rPr>
        <w:t xml:space="preserve">, sea state and wind force, tidal flow and </w:t>
      </w:r>
      <w:proofErr w:type="spellStart"/>
      <w:r w:rsidR="00B5157A">
        <w:rPr>
          <w:rFonts w:asciiTheme="majorHAnsi" w:hAnsiTheme="majorHAnsi"/>
          <w:sz w:val="22"/>
        </w:rPr>
        <w:t>overfalls</w:t>
      </w:r>
      <w:proofErr w:type="spellEnd"/>
      <w:r w:rsidR="00B5157A">
        <w:rPr>
          <w:rFonts w:asciiTheme="majorHAnsi" w:hAnsiTheme="majorHAnsi"/>
          <w:sz w:val="22"/>
        </w:rPr>
        <w:t>, restricted visibility, ice, background lighting, natural hazards and dangers, nature of the seabed</w:t>
      </w:r>
      <w:r w:rsidR="007B38BE">
        <w:rPr>
          <w:rFonts w:asciiTheme="majorHAnsi" w:hAnsiTheme="majorHAnsi"/>
          <w:sz w:val="22"/>
        </w:rPr>
        <w:t xml:space="preserve">, </w:t>
      </w:r>
      <w:r w:rsidR="00F42416">
        <w:rPr>
          <w:rFonts w:asciiTheme="majorHAnsi" w:hAnsiTheme="majorHAnsi"/>
          <w:sz w:val="22"/>
        </w:rPr>
        <w:t>changing bathymetry</w:t>
      </w:r>
      <w:r w:rsidRPr="00C55CFD">
        <w:rPr>
          <w:rFonts w:asciiTheme="majorHAnsi" w:hAnsiTheme="majorHAnsi"/>
          <w:sz w:val="22"/>
        </w:rPr>
        <w:t xml:space="preserve"> </w:t>
      </w:r>
      <w:r w:rsidR="007B38BE">
        <w:rPr>
          <w:rFonts w:asciiTheme="majorHAnsi" w:hAnsiTheme="majorHAnsi"/>
          <w:sz w:val="22"/>
        </w:rPr>
        <w:t>and other factors</w:t>
      </w:r>
    </w:p>
    <w:p w14:paraId="2B47E63E"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Historical data and future trends</w:t>
      </w:r>
    </w:p>
    <w:p w14:paraId="0058A568"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Stakeholder feedback</w:t>
      </w:r>
    </w:p>
    <w:p w14:paraId="63CE38D5" w14:textId="4E0959FA"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 xml:space="preserve">Traffic </w:t>
      </w:r>
      <w:r w:rsidR="007E701A">
        <w:rPr>
          <w:rFonts w:asciiTheme="majorHAnsi" w:hAnsiTheme="majorHAnsi"/>
          <w:sz w:val="22"/>
        </w:rPr>
        <w:t>routes, quality</w:t>
      </w:r>
      <w:r w:rsidR="00B5157A">
        <w:rPr>
          <w:rFonts w:asciiTheme="majorHAnsi" w:hAnsiTheme="majorHAnsi"/>
          <w:sz w:val="22"/>
        </w:rPr>
        <w:t xml:space="preserve"> and size of vessels</w:t>
      </w:r>
      <w:r w:rsidR="007E701A">
        <w:rPr>
          <w:rFonts w:asciiTheme="majorHAnsi" w:hAnsiTheme="majorHAnsi"/>
          <w:sz w:val="22"/>
        </w:rPr>
        <w:t xml:space="preserve">, </w:t>
      </w:r>
      <w:r w:rsidR="00B5157A">
        <w:rPr>
          <w:rFonts w:asciiTheme="majorHAnsi" w:hAnsiTheme="majorHAnsi"/>
          <w:sz w:val="22"/>
        </w:rPr>
        <w:t xml:space="preserve">under keel clearance, channel width, </w:t>
      </w:r>
      <w:r w:rsidR="007E701A">
        <w:rPr>
          <w:rFonts w:asciiTheme="majorHAnsi" w:hAnsiTheme="majorHAnsi"/>
          <w:sz w:val="22"/>
        </w:rPr>
        <w:t>cargo</w:t>
      </w:r>
      <w:r w:rsidR="00B5157A">
        <w:rPr>
          <w:rFonts w:asciiTheme="majorHAnsi" w:hAnsiTheme="majorHAnsi"/>
          <w:sz w:val="22"/>
        </w:rPr>
        <w:t>s carried</w:t>
      </w:r>
      <w:r w:rsidR="007E701A">
        <w:rPr>
          <w:rFonts w:asciiTheme="majorHAnsi" w:hAnsiTheme="majorHAnsi"/>
          <w:sz w:val="22"/>
        </w:rPr>
        <w:t xml:space="preserve">, </w:t>
      </w:r>
      <w:r w:rsidR="00B5157A">
        <w:rPr>
          <w:rFonts w:asciiTheme="majorHAnsi" w:hAnsiTheme="majorHAnsi"/>
          <w:sz w:val="22"/>
        </w:rPr>
        <w:t xml:space="preserve">traffic </w:t>
      </w:r>
      <w:r w:rsidRPr="00C55CFD">
        <w:rPr>
          <w:rFonts w:asciiTheme="majorHAnsi" w:hAnsiTheme="majorHAnsi"/>
          <w:sz w:val="22"/>
        </w:rPr>
        <w:t>mix and density</w:t>
      </w:r>
    </w:p>
    <w:p w14:paraId="74D57C0C" w14:textId="1CEB111A" w:rsidR="00C7300C" w:rsidRPr="00CE2939" w:rsidRDefault="00750574" w:rsidP="00C7300C">
      <w:pPr>
        <w:numPr>
          <w:ilvl w:val="0"/>
          <w:numId w:val="26"/>
        </w:numPr>
        <w:spacing w:line="240" w:lineRule="auto"/>
        <w:jc w:val="both"/>
        <w:rPr>
          <w:rFonts w:asciiTheme="majorHAnsi" w:hAnsiTheme="majorHAnsi"/>
          <w:sz w:val="22"/>
        </w:rPr>
      </w:pPr>
      <w:r w:rsidRPr="00CE2939">
        <w:rPr>
          <w:rFonts w:asciiTheme="majorHAnsi" w:hAnsiTheme="majorHAnsi"/>
          <w:sz w:val="22"/>
        </w:rPr>
        <w:t xml:space="preserve">Human elements – e.g. crew competency </w:t>
      </w:r>
    </w:p>
    <w:p w14:paraId="05C73729" w14:textId="7C612506" w:rsidR="00FA7ABF" w:rsidRDefault="00FA7ABF">
      <w:pPr>
        <w:spacing w:after="200" w:line="276" w:lineRule="auto"/>
        <w:rPr>
          <w:rFonts w:asciiTheme="majorHAnsi" w:hAnsiTheme="majorHAnsi"/>
          <w:sz w:val="22"/>
        </w:rPr>
      </w:pPr>
      <w:r>
        <w:rPr>
          <w:rFonts w:asciiTheme="majorHAnsi" w:hAnsiTheme="majorHAnsi"/>
          <w:sz w:val="22"/>
        </w:rPr>
        <w:br w:type="page"/>
      </w:r>
    </w:p>
    <w:p w14:paraId="0326B385" w14:textId="3A19A1F6" w:rsidR="00B5157A" w:rsidRDefault="00B5157A" w:rsidP="007B38BE">
      <w:pPr>
        <w:pStyle w:val="Heading2"/>
      </w:pPr>
      <w:bookmarkStart w:id="8" w:name="_Toc454978873"/>
      <w:r>
        <w:lastRenderedPageBreak/>
        <w:t>Probability and impact</w:t>
      </w:r>
      <w:bookmarkEnd w:id="8"/>
    </w:p>
    <w:p w14:paraId="7D7765CF" w14:textId="7EC1B59A" w:rsidR="00B5157A" w:rsidRDefault="00B5157A" w:rsidP="007B38BE">
      <w:pPr>
        <w:pStyle w:val="Heading2"/>
        <w:numPr>
          <w:ilvl w:val="0"/>
          <w:numId w:val="0"/>
        </w:numPr>
        <w:ind w:left="851"/>
      </w:pPr>
      <w:r>
        <w:t xml:space="preserve"> </w:t>
      </w:r>
    </w:p>
    <w:p w14:paraId="5E8AF863" w14:textId="31484E59" w:rsidR="009963C7" w:rsidRDefault="00091BF3" w:rsidP="00091BF3">
      <w:pPr>
        <w:jc w:val="both"/>
        <w:rPr>
          <w:sz w:val="22"/>
        </w:rPr>
      </w:pPr>
      <w:r>
        <w:rPr>
          <w:rFonts w:asciiTheme="majorHAnsi" w:hAnsiTheme="majorHAnsi"/>
          <w:sz w:val="22"/>
        </w:rPr>
        <w:t>RAMS</w:t>
      </w:r>
      <w:r w:rsidR="00750574" w:rsidRPr="00C55CFD">
        <w:rPr>
          <w:rFonts w:asciiTheme="majorHAnsi" w:hAnsiTheme="majorHAnsi"/>
          <w:sz w:val="22"/>
        </w:rPr>
        <w:t xml:space="preserve"> </w:t>
      </w:r>
      <w:r w:rsidR="007B38BE">
        <w:rPr>
          <w:rFonts w:asciiTheme="majorHAnsi" w:hAnsiTheme="majorHAnsi"/>
          <w:sz w:val="22"/>
        </w:rPr>
        <w:t>specifies</w:t>
      </w:r>
      <w:r w:rsidR="00750574" w:rsidRPr="00C55CFD">
        <w:rPr>
          <w:rFonts w:asciiTheme="majorHAnsi" w:hAnsiTheme="majorHAnsi"/>
          <w:sz w:val="22"/>
        </w:rPr>
        <w:t xml:space="preserve"> three levels of probability and three levels of the </w:t>
      </w:r>
      <w:r w:rsidR="00A05634" w:rsidRPr="00C55CFD">
        <w:rPr>
          <w:rFonts w:asciiTheme="majorHAnsi" w:hAnsiTheme="majorHAnsi"/>
          <w:sz w:val="22"/>
        </w:rPr>
        <w:t xml:space="preserve">impact </w:t>
      </w:r>
      <w:r w:rsidR="00A05634">
        <w:rPr>
          <w:rFonts w:asciiTheme="majorHAnsi" w:hAnsiTheme="majorHAnsi"/>
          <w:sz w:val="22"/>
        </w:rPr>
        <w:t>that</w:t>
      </w:r>
      <w:r w:rsidR="00750574" w:rsidRPr="00C55CFD">
        <w:rPr>
          <w:rFonts w:asciiTheme="majorHAnsi" w:hAnsiTheme="majorHAnsi"/>
          <w:sz w:val="22"/>
        </w:rPr>
        <w:t xml:space="preserve"> each type of </w:t>
      </w:r>
      <w:r w:rsidR="009066B9">
        <w:rPr>
          <w:rFonts w:asciiTheme="majorHAnsi" w:hAnsiTheme="majorHAnsi"/>
          <w:sz w:val="22"/>
        </w:rPr>
        <w:t xml:space="preserve">hazard </w:t>
      </w:r>
      <w:r w:rsidR="00750574" w:rsidRPr="00C55CFD">
        <w:rPr>
          <w:rFonts w:asciiTheme="majorHAnsi" w:hAnsiTheme="majorHAnsi"/>
          <w:sz w:val="22"/>
        </w:rPr>
        <w:t xml:space="preserve">would </w:t>
      </w:r>
      <w:r w:rsidR="00DE4AEA">
        <w:rPr>
          <w:rFonts w:asciiTheme="majorHAnsi" w:hAnsiTheme="majorHAnsi"/>
          <w:sz w:val="22"/>
        </w:rPr>
        <w:t>create</w:t>
      </w:r>
      <w:r w:rsidR="00750574" w:rsidRPr="00C55CFD">
        <w:rPr>
          <w:rFonts w:asciiTheme="majorHAnsi" w:hAnsiTheme="majorHAnsi"/>
          <w:sz w:val="22"/>
        </w:rPr>
        <w:t xml:space="preserve">. Each </w:t>
      </w:r>
      <w:proofErr w:type="gramStart"/>
      <w:r w:rsidR="00750574" w:rsidRPr="00C55CFD">
        <w:rPr>
          <w:rFonts w:asciiTheme="majorHAnsi" w:hAnsiTheme="majorHAnsi"/>
          <w:sz w:val="22"/>
        </w:rPr>
        <w:t>is allocated</w:t>
      </w:r>
      <w:proofErr w:type="gramEnd"/>
      <w:r w:rsidR="00750574" w:rsidRPr="00C55CFD">
        <w:rPr>
          <w:rFonts w:asciiTheme="majorHAnsi" w:hAnsiTheme="majorHAnsi"/>
          <w:sz w:val="22"/>
        </w:rPr>
        <w:t xml:space="preserve"> a </w:t>
      </w:r>
      <w:r w:rsidR="009963C7">
        <w:rPr>
          <w:rFonts w:asciiTheme="majorHAnsi" w:hAnsiTheme="majorHAnsi"/>
          <w:sz w:val="22"/>
        </w:rPr>
        <w:t>score</w:t>
      </w:r>
      <w:r w:rsidR="00750574" w:rsidRPr="00C55CFD">
        <w:rPr>
          <w:rFonts w:asciiTheme="majorHAnsi" w:hAnsiTheme="majorHAnsi"/>
          <w:sz w:val="22"/>
        </w:rPr>
        <w:t xml:space="preserve"> from which a risk assessment value </w:t>
      </w:r>
      <w:r w:rsidR="00A05634">
        <w:rPr>
          <w:rFonts w:asciiTheme="majorHAnsi" w:hAnsiTheme="majorHAnsi"/>
          <w:sz w:val="22"/>
        </w:rPr>
        <w:t>is</w:t>
      </w:r>
      <w:r w:rsidR="00750574" w:rsidRPr="00C55CFD">
        <w:rPr>
          <w:rFonts w:asciiTheme="majorHAnsi" w:hAnsiTheme="majorHAnsi"/>
          <w:sz w:val="22"/>
        </w:rPr>
        <w:t xml:space="preserve"> calculated </w:t>
      </w:r>
      <w:r w:rsidR="00A05634">
        <w:rPr>
          <w:rFonts w:asciiTheme="majorHAnsi" w:hAnsiTheme="majorHAnsi"/>
          <w:sz w:val="22"/>
        </w:rPr>
        <w:t xml:space="preserve">automatically </w:t>
      </w:r>
      <w:r w:rsidR="00750574" w:rsidRPr="00C55CFD">
        <w:rPr>
          <w:rFonts w:asciiTheme="majorHAnsi" w:hAnsiTheme="majorHAnsi"/>
          <w:sz w:val="22"/>
        </w:rPr>
        <w:t>from the product of probability and impact</w:t>
      </w:r>
      <w:r>
        <w:rPr>
          <w:rFonts w:asciiTheme="majorHAnsi" w:hAnsiTheme="majorHAnsi"/>
          <w:sz w:val="22"/>
        </w:rPr>
        <w:t>. P</w:t>
      </w:r>
      <w:r w:rsidR="009963C7" w:rsidRPr="009963C7">
        <w:rPr>
          <w:sz w:val="22"/>
        </w:rPr>
        <w:t>robability scores</w:t>
      </w:r>
      <w:r w:rsidR="009963C7">
        <w:rPr>
          <w:sz w:val="22"/>
        </w:rPr>
        <w:t xml:space="preserve"> </w:t>
      </w:r>
      <w:proofErr w:type="gramStart"/>
      <w:r w:rsidR="009963C7">
        <w:rPr>
          <w:sz w:val="22"/>
        </w:rPr>
        <w:t>might be given</w:t>
      </w:r>
      <w:proofErr w:type="gramEnd"/>
      <w:r w:rsidR="009963C7">
        <w:rPr>
          <w:sz w:val="22"/>
        </w:rPr>
        <w:t xml:space="preserve"> using the descriptions in </w:t>
      </w:r>
      <w:r w:rsidR="00C2425F">
        <w:rPr>
          <w:sz w:val="22"/>
        </w:rPr>
        <w:t>Table</w:t>
      </w:r>
      <w:r w:rsidR="009963C7">
        <w:rPr>
          <w:sz w:val="22"/>
        </w:rPr>
        <w:t xml:space="preserve"> 2 below</w:t>
      </w:r>
      <w:r w:rsidR="00856418">
        <w:rPr>
          <w:sz w:val="22"/>
        </w:rPr>
        <w:t>:</w:t>
      </w:r>
    </w:p>
    <w:p w14:paraId="25DAEF17" w14:textId="77777777" w:rsidR="00091BF3" w:rsidRDefault="00091BF3" w:rsidP="009963C7">
      <w:pPr>
        <w:rPr>
          <w:sz w:val="22"/>
        </w:rPr>
      </w:pPr>
    </w:p>
    <w:tbl>
      <w:tblPr>
        <w:tblStyle w:val="TableGrid"/>
        <w:tblW w:w="7834" w:type="dxa"/>
        <w:jc w:val="center"/>
        <w:tblLook w:val="04A0" w:firstRow="1" w:lastRow="0" w:firstColumn="1" w:lastColumn="0" w:noHBand="0" w:noVBand="1"/>
      </w:tblPr>
      <w:tblGrid>
        <w:gridCol w:w="1737"/>
        <w:gridCol w:w="720"/>
        <w:gridCol w:w="5377"/>
      </w:tblGrid>
      <w:tr w:rsidR="00091BF3" w:rsidRPr="00AD7D85" w14:paraId="63C8841C" w14:textId="77777777" w:rsidTr="00091BF3">
        <w:trPr>
          <w:trHeight w:val="369"/>
          <w:jc w:val="center"/>
        </w:trPr>
        <w:tc>
          <w:tcPr>
            <w:tcW w:w="1737" w:type="dxa"/>
            <w:shd w:val="clear" w:color="auto" w:fill="49EDFF" w:themeFill="accent4" w:themeFillTint="99"/>
            <w:vAlign w:val="center"/>
          </w:tcPr>
          <w:p w14:paraId="37A34318" w14:textId="77777777" w:rsidR="00091BF3" w:rsidRPr="00AD7D85" w:rsidRDefault="00091BF3" w:rsidP="00091BF3">
            <w:pPr>
              <w:jc w:val="center"/>
              <w:rPr>
                <w:b/>
                <w:sz w:val="22"/>
              </w:rPr>
            </w:pPr>
            <w:r w:rsidRPr="00AD7D85">
              <w:rPr>
                <w:b/>
                <w:sz w:val="22"/>
              </w:rPr>
              <w:t>Classification</w:t>
            </w:r>
          </w:p>
        </w:tc>
        <w:tc>
          <w:tcPr>
            <w:tcW w:w="720" w:type="dxa"/>
            <w:shd w:val="clear" w:color="auto" w:fill="49EDFF" w:themeFill="accent4" w:themeFillTint="99"/>
            <w:vAlign w:val="center"/>
          </w:tcPr>
          <w:p w14:paraId="0D51B9D4" w14:textId="77777777" w:rsidR="00091BF3" w:rsidRPr="00AD7D85" w:rsidRDefault="00091BF3" w:rsidP="00091BF3">
            <w:pPr>
              <w:jc w:val="center"/>
              <w:rPr>
                <w:b/>
                <w:sz w:val="22"/>
              </w:rPr>
            </w:pPr>
            <w:r w:rsidRPr="00AD7D85">
              <w:rPr>
                <w:b/>
                <w:sz w:val="22"/>
              </w:rPr>
              <w:t>Score</w:t>
            </w:r>
          </w:p>
        </w:tc>
        <w:tc>
          <w:tcPr>
            <w:tcW w:w="5377" w:type="dxa"/>
            <w:shd w:val="clear" w:color="auto" w:fill="49EDFF" w:themeFill="accent4" w:themeFillTint="99"/>
            <w:vAlign w:val="center"/>
          </w:tcPr>
          <w:p w14:paraId="13529FC8" w14:textId="77777777" w:rsidR="00091BF3" w:rsidRPr="00AD7D85" w:rsidRDefault="00091BF3" w:rsidP="00091BF3">
            <w:pPr>
              <w:rPr>
                <w:b/>
                <w:sz w:val="22"/>
              </w:rPr>
            </w:pPr>
            <w:r w:rsidRPr="00AD7D85">
              <w:rPr>
                <w:b/>
                <w:sz w:val="22"/>
              </w:rPr>
              <w:t>Probability</w:t>
            </w:r>
          </w:p>
        </w:tc>
      </w:tr>
      <w:tr w:rsidR="00091BF3" w14:paraId="20D946C7" w14:textId="77777777" w:rsidTr="00091BF3">
        <w:trPr>
          <w:jc w:val="center"/>
        </w:trPr>
        <w:tc>
          <w:tcPr>
            <w:tcW w:w="1737" w:type="dxa"/>
            <w:vAlign w:val="center"/>
          </w:tcPr>
          <w:p w14:paraId="1E8118D1" w14:textId="77777777" w:rsidR="00091BF3" w:rsidRDefault="00091BF3" w:rsidP="00091BF3">
            <w:pPr>
              <w:jc w:val="center"/>
              <w:rPr>
                <w:sz w:val="22"/>
              </w:rPr>
            </w:pPr>
            <w:r>
              <w:rPr>
                <w:sz w:val="22"/>
              </w:rPr>
              <w:t>Very rare</w:t>
            </w:r>
          </w:p>
        </w:tc>
        <w:tc>
          <w:tcPr>
            <w:tcW w:w="720" w:type="dxa"/>
            <w:vAlign w:val="center"/>
          </w:tcPr>
          <w:p w14:paraId="59A1B9F4" w14:textId="77777777" w:rsidR="00091BF3" w:rsidRPr="00166EDB" w:rsidRDefault="00091BF3" w:rsidP="00091BF3">
            <w:pPr>
              <w:jc w:val="center"/>
            </w:pPr>
            <w:r>
              <w:rPr>
                <w:sz w:val="22"/>
              </w:rPr>
              <w:t>1</w:t>
            </w:r>
          </w:p>
        </w:tc>
        <w:tc>
          <w:tcPr>
            <w:tcW w:w="5377" w:type="dxa"/>
            <w:vAlign w:val="center"/>
          </w:tcPr>
          <w:p w14:paraId="2C67B00A" w14:textId="77777777" w:rsidR="00091BF3" w:rsidRPr="00A00434" w:rsidRDefault="00091BF3" w:rsidP="00091BF3">
            <w:pPr>
              <w:jc w:val="both"/>
              <w:rPr>
                <w:sz w:val="22"/>
              </w:rPr>
            </w:pPr>
            <w:r>
              <w:rPr>
                <w:sz w:val="22"/>
              </w:rPr>
              <w:t>Very r</w:t>
            </w:r>
            <w:r w:rsidRPr="00A00434">
              <w:rPr>
                <w:sz w:val="22"/>
              </w:rPr>
              <w:t>are or unlikely, will occur only in exceptional circumstance</w:t>
            </w:r>
            <w:r>
              <w:rPr>
                <w:sz w:val="22"/>
              </w:rPr>
              <w:t>s and not more than once every 2</w:t>
            </w:r>
            <w:r w:rsidRPr="00A00434">
              <w:rPr>
                <w:sz w:val="22"/>
              </w:rPr>
              <w:t>0 years.</w:t>
            </w:r>
          </w:p>
        </w:tc>
      </w:tr>
      <w:tr w:rsidR="00091BF3" w14:paraId="334AB033" w14:textId="77777777" w:rsidTr="00091BF3">
        <w:trPr>
          <w:jc w:val="center"/>
        </w:trPr>
        <w:tc>
          <w:tcPr>
            <w:tcW w:w="1737" w:type="dxa"/>
            <w:vAlign w:val="center"/>
          </w:tcPr>
          <w:p w14:paraId="4A7CFD49" w14:textId="77777777" w:rsidR="00091BF3" w:rsidRDefault="00091BF3" w:rsidP="00091BF3">
            <w:pPr>
              <w:jc w:val="center"/>
              <w:rPr>
                <w:sz w:val="22"/>
              </w:rPr>
            </w:pPr>
            <w:r>
              <w:rPr>
                <w:sz w:val="22"/>
              </w:rPr>
              <w:t>Rare</w:t>
            </w:r>
          </w:p>
        </w:tc>
        <w:tc>
          <w:tcPr>
            <w:tcW w:w="720" w:type="dxa"/>
            <w:vAlign w:val="center"/>
          </w:tcPr>
          <w:p w14:paraId="380DADD1" w14:textId="77777777" w:rsidR="00091BF3" w:rsidRDefault="00091BF3" w:rsidP="00091BF3">
            <w:pPr>
              <w:jc w:val="center"/>
              <w:rPr>
                <w:sz w:val="22"/>
              </w:rPr>
            </w:pPr>
            <w:r>
              <w:rPr>
                <w:sz w:val="22"/>
              </w:rPr>
              <w:t>2</w:t>
            </w:r>
          </w:p>
        </w:tc>
        <w:tc>
          <w:tcPr>
            <w:tcW w:w="5377" w:type="dxa"/>
            <w:vAlign w:val="center"/>
          </w:tcPr>
          <w:p w14:paraId="7FD1EBA9" w14:textId="77777777" w:rsidR="00091BF3" w:rsidRPr="00D64017" w:rsidRDefault="00091BF3" w:rsidP="00091BF3">
            <w:pPr>
              <w:rPr>
                <w:sz w:val="22"/>
              </w:rPr>
            </w:pPr>
            <w:r>
              <w:rPr>
                <w:sz w:val="22"/>
              </w:rPr>
              <w:t>Rare, may occur every 2-2</w:t>
            </w:r>
            <w:r w:rsidRPr="00D64017">
              <w:rPr>
                <w:sz w:val="22"/>
              </w:rPr>
              <w:t>0 years.</w:t>
            </w:r>
          </w:p>
        </w:tc>
      </w:tr>
      <w:tr w:rsidR="00091BF3" w14:paraId="34FD1101" w14:textId="77777777" w:rsidTr="00091BF3">
        <w:trPr>
          <w:jc w:val="center"/>
        </w:trPr>
        <w:tc>
          <w:tcPr>
            <w:tcW w:w="1737" w:type="dxa"/>
            <w:vAlign w:val="center"/>
          </w:tcPr>
          <w:p w14:paraId="53566D77" w14:textId="77777777" w:rsidR="00091BF3" w:rsidRDefault="00091BF3" w:rsidP="00091BF3">
            <w:pPr>
              <w:jc w:val="center"/>
              <w:rPr>
                <w:sz w:val="22"/>
              </w:rPr>
            </w:pPr>
            <w:r>
              <w:rPr>
                <w:sz w:val="22"/>
              </w:rPr>
              <w:t>Occasional</w:t>
            </w:r>
          </w:p>
        </w:tc>
        <w:tc>
          <w:tcPr>
            <w:tcW w:w="720" w:type="dxa"/>
            <w:vAlign w:val="center"/>
          </w:tcPr>
          <w:p w14:paraId="35B25F60" w14:textId="77777777" w:rsidR="00091BF3" w:rsidRDefault="00091BF3" w:rsidP="00091BF3">
            <w:pPr>
              <w:jc w:val="center"/>
              <w:rPr>
                <w:sz w:val="22"/>
              </w:rPr>
            </w:pPr>
            <w:r>
              <w:rPr>
                <w:sz w:val="22"/>
              </w:rPr>
              <w:t>3</w:t>
            </w:r>
          </w:p>
        </w:tc>
        <w:tc>
          <w:tcPr>
            <w:tcW w:w="5377" w:type="dxa"/>
            <w:vAlign w:val="center"/>
          </w:tcPr>
          <w:p w14:paraId="1701A3FE" w14:textId="77777777" w:rsidR="00091BF3" w:rsidRPr="00D64017" w:rsidRDefault="00091BF3" w:rsidP="00091BF3">
            <w:pPr>
              <w:rPr>
                <w:sz w:val="22"/>
              </w:rPr>
            </w:pPr>
            <w:r>
              <w:rPr>
                <w:sz w:val="22"/>
              </w:rPr>
              <w:t>Occasional</w:t>
            </w:r>
            <w:r w:rsidRPr="00D64017">
              <w:rPr>
                <w:sz w:val="22"/>
              </w:rPr>
              <w:t xml:space="preserve">, may occur every </w:t>
            </w:r>
            <w:r>
              <w:rPr>
                <w:sz w:val="22"/>
              </w:rPr>
              <w:t xml:space="preserve">2 months to 2 </w:t>
            </w:r>
            <w:r w:rsidRPr="00D64017">
              <w:rPr>
                <w:sz w:val="22"/>
              </w:rPr>
              <w:t>years.</w:t>
            </w:r>
          </w:p>
        </w:tc>
      </w:tr>
      <w:tr w:rsidR="00091BF3" w14:paraId="145FE1DC" w14:textId="77777777" w:rsidTr="00091BF3">
        <w:trPr>
          <w:jc w:val="center"/>
        </w:trPr>
        <w:tc>
          <w:tcPr>
            <w:tcW w:w="1737" w:type="dxa"/>
            <w:vAlign w:val="center"/>
          </w:tcPr>
          <w:p w14:paraId="6B822302" w14:textId="77777777" w:rsidR="00091BF3" w:rsidRDefault="00091BF3" w:rsidP="00091BF3">
            <w:pPr>
              <w:jc w:val="center"/>
              <w:rPr>
                <w:sz w:val="22"/>
              </w:rPr>
            </w:pPr>
            <w:r>
              <w:rPr>
                <w:sz w:val="22"/>
              </w:rPr>
              <w:t>Frequent</w:t>
            </w:r>
          </w:p>
        </w:tc>
        <w:tc>
          <w:tcPr>
            <w:tcW w:w="720" w:type="dxa"/>
            <w:vAlign w:val="center"/>
          </w:tcPr>
          <w:p w14:paraId="7A860726" w14:textId="77777777" w:rsidR="00091BF3" w:rsidRDefault="00091BF3" w:rsidP="00091BF3">
            <w:pPr>
              <w:jc w:val="center"/>
              <w:rPr>
                <w:sz w:val="22"/>
              </w:rPr>
            </w:pPr>
            <w:r>
              <w:rPr>
                <w:sz w:val="22"/>
              </w:rPr>
              <w:t>4</w:t>
            </w:r>
          </w:p>
        </w:tc>
        <w:tc>
          <w:tcPr>
            <w:tcW w:w="5377" w:type="dxa"/>
            <w:vAlign w:val="center"/>
          </w:tcPr>
          <w:p w14:paraId="02CD2DBA" w14:textId="77777777" w:rsidR="00091BF3" w:rsidRPr="00D64017" w:rsidRDefault="00091BF3" w:rsidP="00091BF3">
            <w:pPr>
              <w:rPr>
                <w:sz w:val="22"/>
              </w:rPr>
            </w:pPr>
            <w:r>
              <w:rPr>
                <w:sz w:val="22"/>
              </w:rPr>
              <w:t>Frequent, may occur once weekly to every 2 months.</w:t>
            </w:r>
          </w:p>
        </w:tc>
      </w:tr>
      <w:tr w:rsidR="00091BF3" w14:paraId="3B1B6ABF" w14:textId="77777777" w:rsidTr="00091BF3">
        <w:trPr>
          <w:jc w:val="center"/>
        </w:trPr>
        <w:tc>
          <w:tcPr>
            <w:tcW w:w="1737" w:type="dxa"/>
            <w:vAlign w:val="center"/>
          </w:tcPr>
          <w:p w14:paraId="3D686B9F" w14:textId="77777777" w:rsidR="00091BF3" w:rsidRDefault="00091BF3" w:rsidP="00091BF3">
            <w:pPr>
              <w:rPr>
                <w:sz w:val="22"/>
              </w:rPr>
            </w:pPr>
            <w:r>
              <w:rPr>
                <w:sz w:val="22"/>
              </w:rPr>
              <w:t>Very frequent</w:t>
            </w:r>
          </w:p>
        </w:tc>
        <w:tc>
          <w:tcPr>
            <w:tcW w:w="720" w:type="dxa"/>
            <w:vAlign w:val="center"/>
          </w:tcPr>
          <w:p w14:paraId="69F5942B" w14:textId="77777777" w:rsidR="00091BF3" w:rsidRDefault="00091BF3" w:rsidP="00091BF3">
            <w:pPr>
              <w:jc w:val="center"/>
              <w:rPr>
                <w:sz w:val="22"/>
              </w:rPr>
            </w:pPr>
            <w:r>
              <w:rPr>
                <w:sz w:val="22"/>
              </w:rPr>
              <w:t>5</w:t>
            </w:r>
          </w:p>
        </w:tc>
        <w:tc>
          <w:tcPr>
            <w:tcW w:w="5377" w:type="dxa"/>
            <w:vAlign w:val="center"/>
          </w:tcPr>
          <w:p w14:paraId="0D42148F" w14:textId="77777777" w:rsidR="00091BF3" w:rsidRPr="00D64017" w:rsidRDefault="00091BF3" w:rsidP="00091BF3">
            <w:pPr>
              <w:rPr>
                <w:sz w:val="22"/>
              </w:rPr>
            </w:pPr>
            <w:r>
              <w:rPr>
                <w:sz w:val="22"/>
              </w:rPr>
              <w:t>Very frequent,</w:t>
            </w:r>
            <w:r w:rsidRPr="00D64017">
              <w:rPr>
                <w:sz w:val="22"/>
              </w:rPr>
              <w:t xml:space="preserve"> may occur at least once every </w:t>
            </w:r>
            <w:r>
              <w:rPr>
                <w:sz w:val="22"/>
              </w:rPr>
              <w:t>week.</w:t>
            </w:r>
          </w:p>
        </w:tc>
      </w:tr>
    </w:tbl>
    <w:p w14:paraId="6A64C9EC" w14:textId="77777777" w:rsidR="00091BF3" w:rsidRDefault="00091BF3" w:rsidP="009963C7">
      <w:pPr>
        <w:rPr>
          <w:sz w:val="22"/>
        </w:rPr>
      </w:pPr>
    </w:p>
    <w:p w14:paraId="54572A87" w14:textId="320E6B78" w:rsidR="009963C7" w:rsidRDefault="00856418" w:rsidP="00C2425F">
      <w:pPr>
        <w:pStyle w:val="Tablecaption"/>
        <w:jc w:val="center"/>
      </w:pPr>
      <w:r>
        <w:t>Descriptions of Probability</w:t>
      </w:r>
    </w:p>
    <w:p w14:paraId="64309903" w14:textId="59AA0C0C" w:rsidR="007F12E2" w:rsidRDefault="00C2425F" w:rsidP="00FA7ABF">
      <w:pPr>
        <w:spacing w:after="200" w:line="276" w:lineRule="auto"/>
        <w:rPr>
          <w:sz w:val="22"/>
        </w:rPr>
      </w:pPr>
      <w:r w:rsidRPr="00C2425F">
        <w:rPr>
          <w:sz w:val="22"/>
        </w:rPr>
        <w:t>Impact</w:t>
      </w:r>
      <w:r>
        <w:rPr>
          <w:sz w:val="22"/>
        </w:rPr>
        <w:t xml:space="preserve"> scores </w:t>
      </w:r>
      <w:r w:rsidRPr="00091BF3">
        <w:rPr>
          <w:i/>
          <w:sz w:val="22"/>
        </w:rPr>
        <w:t>might</w:t>
      </w:r>
      <w:r>
        <w:rPr>
          <w:sz w:val="22"/>
        </w:rPr>
        <w:t xml:space="preserve"> be allocated using the criteria in Table 3 below</w:t>
      </w:r>
      <w:r w:rsidR="00DC2FF3">
        <w:rPr>
          <w:sz w:val="22"/>
        </w:rPr>
        <w:t xml:space="preserve"> (please note that the financial thresholds may vary considerably by country)</w:t>
      </w:r>
    </w:p>
    <w:tbl>
      <w:tblPr>
        <w:tblStyle w:val="TableGrid"/>
        <w:tblW w:w="0" w:type="auto"/>
        <w:tblLook w:val="04A0" w:firstRow="1" w:lastRow="0" w:firstColumn="1" w:lastColumn="0" w:noHBand="0" w:noVBand="1"/>
      </w:tblPr>
      <w:tblGrid>
        <w:gridCol w:w="1384"/>
        <w:gridCol w:w="713"/>
        <w:gridCol w:w="2406"/>
        <w:gridCol w:w="1984"/>
        <w:gridCol w:w="1985"/>
        <w:gridCol w:w="1949"/>
      </w:tblGrid>
      <w:tr w:rsidR="00091BF3" w14:paraId="7C768CB6" w14:textId="77777777" w:rsidTr="00091BF3">
        <w:tc>
          <w:tcPr>
            <w:tcW w:w="1384" w:type="dxa"/>
            <w:shd w:val="clear" w:color="auto" w:fill="F19476" w:themeFill="background2" w:themeFillTint="99"/>
          </w:tcPr>
          <w:p w14:paraId="47E77449" w14:textId="77777777" w:rsidR="00091BF3" w:rsidRDefault="00091BF3" w:rsidP="00091BF3">
            <w:pPr>
              <w:jc w:val="center"/>
              <w:rPr>
                <w:sz w:val="22"/>
              </w:rPr>
            </w:pPr>
            <w:r>
              <w:rPr>
                <w:sz w:val="22"/>
              </w:rPr>
              <w:t>Description</w:t>
            </w:r>
          </w:p>
        </w:tc>
        <w:tc>
          <w:tcPr>
            <w:tcW w:w="713" w:type="dxa"/>
            <w:shd w:val="clear" w:color="auto" w:fill="F19476" w:themeFill="background2" w:themeFillTint="99"/>
          </w:tcPr>
          <w:p w14:paraId="1564FDF2" w14:textId="77777777" w:rsidR="00091BF3" w:rsidRDefault="00091BF3" w:rsidP="00091BF3">
            <w:pPr>
              <w:jc w:val="center"/>
              <w:rPr>
                <w:sz w:val="22"/>
              </w:rPr>
            </w:pPr>
            <w:r>
              <w:rPr>
                <w:sz w:val="22"/>
              </w:rPr>
              <w:t>Score</w:t>
            </w:r>
          </w:p>
        </w:tc>
        <w:tc>
          <w:tcPr>
            <w:tcW w:w="2406" w:type="dxa"/>
            <w:shd w:val="clear" w:color="auto" w:fill="F19476" w:themeFill="background2" w:themeFillTint="99"/>
          </w:tcPr>
          <w:p w14:paraId="5E6EF631" w14:textId="77777777" w:rsidR="00091BF3" w:rsidRDefault="00091BF3" w:rsidP="00091BF3">
            <w:pPr>
              <w:jc w:val="center"/>
              <w:rPr>
                <w:sz w:val="22"/>
              </w:rPr>
            </w:pPr>
            <w:r>
              <w:rPr>
                <w:sz w:val="22"/>
              </w:rPr>
              <w:t>Service Disruption Criteria</w:t>
            </w:r>
          </w:p>
        </w:tc>
        <w:tc>
          <w:tcPr>
            <w:tcW w:w="1984" w:type="dxa"/>
            <w:shd w:val="clear" w:color="auto" w:fill="F19476" w:themeFill="background2" w:themeFillTint="99"/>
          </w:tcPr>
          <w:p w14:paraId="61E7A85D" w14:textId="77777777" w:rsidR="00091BF3" w:rsidRDefault="00091BF3" w:rsidP="00091BF3">
            <w:pPr>
              <w:jc w:val="center"/>
              <w:rPr>
                <w:sz w:val="22"/>
              </w:rPr>
            </w:pPr>
            <w:r>
              <w:rPr>
                <w:sz w:val="22"/>
              </w:rPr>
              <w:t>Human Impact Criteria</w:t>
            </w:r>
          </w:p>
        </w:tc>
        <w:tc>
          <w:tcPr>
            <w:tcW w:w="1985" w:type="dxa"/>
            <w:shd w:val="clear" w:color="auto" w:fill="F19476" w:themeFill="background2" w:themeFillTint="99"/>
          </w:tcPr>
          <w:p w14:paraId="0F32ED93" w14:textId="77777777" w:rsidR="00091BF3" w:rsidRDefault="00091BF3" w:rsidP="00091BF3">
            <w:pPr>
              <w:jc w:val="center"/>
              <w:rPr>
                <w:sz w:val="22"/>
              </w:rPr>
            </w:pPr>
            <w:r>
              <w:rPr>
                <w:sz w:val="22"/>
              </w:rPr>
              <w:t>Financial Criteria</w:t>
            </w:r>
            <w:ins w:id="9" w:author="Omar Frits Eriksson" w:date="2016-10-25T07:35:00Z">
              <w:r>
                <w:rPr>
                  <w:rStyle w:val="FootnoteReference"/>
                  <w:sz w:val="22"/>
                </w:rPr>
                <w:footnoteReference w:id="8"/>
              </w:r>
            </w:ins>
          </w:p>
        </w:tc>
        <w:tc>
          <w:tcPr>
            <w:tcW w:w="1949" w:type="dxa"/>
            <w:shd w:val="clear" w:color="auto" w:fill="F19476" w:themeFill="background2" w:themeFillTint="99"/>
          </w:tcPr>
          <w:p w14:paraId="2FD0E88F" w14:textId="77777777" w:rsidR="00091BF3" w:rsidRDefault="00091BF3" w:rsidP="00091BF3">
            <w:pPr>
              <w:jc w:val="center"/>
              <w:rPr>
                <w:sz w:val="22"/>
              </w:rPr>
            </w:pPr>
            <w:r>
              <w:rPr>
                <w:sz w:val="22"/>
              </w:rPr>
              <w:t>Environment</w:t>
            </w:r>
          </w:p>
        </w:tc>
      </w:tr>
      <w:tr w:rsidR="00091BF3" w14:paraId="2E8DB768" w14:textId="77777777" w:rsidTr="00091BF3">
        <w:tc>
          <w:tcPr>
            <w:tcW w:w="1384" w:type="dxa"/>
            <w:vAlign w:val="center"/>
          </w:tcPr>
          <w:p w14:paraId="6B012F5B" w14:textId="77777777" w:rsidR="00091BF3" w:rsidRDefault="00091BF3" w:rsidP="00091BF3">
            <w:pPr>
              <w:jc w:val="center"/>
              <w:rPr>
                <w:sz w:val="22"/>
              </w:rPr>
            </w:pPr>
            <w:r>
              <w:rPr>
                <w:sz w:val="22"/>
              </w:rPr>
              <w:t>Insignificant</w:t>
            </w:r>
          </w:p>
        </w:tc>
        <w:tc>
          <w:tcPr>
            <w:tcW w:w="713" w:type="dxa"/>
            <w:vAlign w:val="center"/>
          </w:tcPr>
          <w:p w14:paraId="27829F09" w14:textId="77777777" w:rsidR="00091BF3" w:rsidRDefault="00091BF3" w:rsidP="00091BF3">
            <w:pPr>
              <w:jc w:val="center"/>
              <w:rPr>
                <w:sz w:val="22"/>
              </w:rPr>
            </w:pPr>
            <w:r>
              <w:rPr>
                <w:sz w:val="22"/>
              </w:rPr>
              <w:t>1</w:t>
            </w:r>
          </w:p>
        </w:tc>
        <w:tc>
          <w:tcPr>
            <w:tcW w:w="2406" w:type="dxa"/>
          </w:tcPr>
          <w:p w14:paraId="591BE22D" w14:textId="77777777" w:rsidR="00091BF3" w:rsidRDefault="00091BF3" w:rsidP="00091BF3">
            <w:pPr>
              <w:rPr>
                <w:sz w:val="22"/>
              </w:rPr>
            </w:pPr>
            <w:r>
              <w:rPr>
                <w:sz w:val="22"/>
              </w:rPr>
              <w:t>No service disruption apart from some delays or nuisance.</w:t>
            </w:r>
          </w:p>
        </w:tc>
        <w:tc>
          <w:tcPr>
            <w:tcW w:w="1984" w:type="dxa"/>
          </w:tcPr>
          <w:p w14:paraId="1DC0C43F" w14:textId="77777777" w:rsidR="00091BF3" w:rsidRPr="003D52CD" w:rsidRDefault="00091BF3" w:rsidP="00091BF3">
            <w:pPr>
              <w:rPr>
                <w:sz w:val="22"/>
              </w:rPr>
            </w:pPr>
            <w:r w:rsidRPr="003D52CD">
              <w:rPr>
                <w:sz w:val="22"/>
              </w:rPr>
              <w:t>No injury to humans</w:t>
            </w:r>
            <w:r>
              <w:rPr>
                <w:sz w:val="22"/>
              </w:rPr>
              <w:t>, perhaps significant nuisance</w:t>
            </w:r>
          </w:p>
        </w:tc>
        <w:tc>
          <w:tcPr>
            <w:tcW w:w="1985" w:type="dxa"/>
          </w:tcPr>
          <w:p w14:paraId="07356DF2" w14:textId="77777777" w:rsidR="00091BF3" w:rsidRPr="003D52CD" w:rsidRDefault="00091BF3" w:rsidP="00091BF3">
            <w:pPr>
              <w:rPr>
                <w:sz w:val="22"/>
              </w:rPr>
            </w:pPr>
            <w:r w:rsidRPr="003D52CD">
              <w:rPr>
                <w:sz w:val="22"/>
              </w:rPr>
              <w:t>Loss, including third</w:t>
            </w:r>
            <w:r>
              <w:rPr>
                <w:sz w:val="22"/>
              </w:rPr>
              <w:t xml:space="preserve"> party losses, less than US$1.000</w:t>
            </w:r>
          </w:p>
        </w:tc>
        <w:tc>
          <w:tcPr>
            <w:tcW w:w="1949" w:type="dxa"/>
          </w:tcPr>
          <w:p w14:paraId="27C79437" w14:textId="77777777" w:rsidR="00091BF3" w:rsidRPr="003D52CD" w:rsidRDefault="00091BF3" w:rsidP="00091BF3">
            <w:pPr>
              <w:rPr>
                <w:sz w:val="22"/>
              </w:rPr>
            </w:pPr>
            <w:r>
              <w:rPr>
                <w:sz w:val="22"/>
              </w:rPr>
              <w:t>No damage</w:t>
            </w:r>
          </w:p>
        </w:tc>
      </w:tr>
      <w:tr w:rsidR="00091BF3" w14:paraId="7DA6BB13" w14:textId="77777777" w:rsidTr="00091BF3">
        <w:tc>
          <w:tcPr>
            <w:tcW w:w="1384" w:type="dxa"/>
            <w:vAlign w:val="center"/>
          </w:tcPr>
          <w:p w14:paraId="0DC1D7D1" w14:textId="77777777" w:rsidR="00091BF3" w:rsidRDefault="00091BF3" w:rsidP="00091BF3">
            <w:pPr>
              <w:jc w:val="center"/>
              <w:rPr>
                <w:sz w:val="22"/>
              </w:rPr>
            </w:pPr>
            <w:r>
              <w:rPr>
                <w:sz w:val="22"/>
              </w:rPr>
              <w:t>Minor</w:t>
            </w:r>
          </w:p>
        </w:tc>
        <w:tc>
          <w:tcPr>
            <w:tcW w:w="713" w:type="dxa"/>
            <w:vAlign w:val="center"/>
          </w:tcPr>
          <w:p w14:paraId="608127E5" w14:textId="77777777" w:rsidR="00091BF3" w:rsidRDefault="00091BF3" w:rsidP="00091BF3">
            <w:pPr>
              <w:jc w:val="center"/>
              <w:rPr>
                <w:sz w:val="22"/>
              </w:rPr>
            </w:pPr>
            <w:r>
              <w:rPr>
                <w:sz w:val="22"/>
              </w:rPr>
              <w:t>2</w:t>
            </w:r>
          </w:p>
        </w:tc>
        <w:tc>
          <w:tcPr>
            <w:tcW w:w="2406" w:type="dxa"/>
          </w:tcPr>
          <w:p w14:paraId="55E45428" w14:textId="77777777" w:rsidR="00091BF3" w:rsidRDefault="00091BF3" w:rsidP="00091BF3">
            <w:pPr>
              <w:rPr>
                <w:sz w:val="22"/>
              </w:rPr>
            </w:pPr>
            <w:r>
              <w:rPr>
                <w:sz w:val="22"/>
              </w:rPr>
              <w:t>Some non-permanent loss of services such as c</w:t>
            </w:r>
            <w:r w:rsidRPr="00023516">
              <w:rPr>
                <w:sz w:val="22"/>
              </w:rPr>
              <w:t>losure of a</w:t>
            </w:r>
            <w:r>
              <w:rPr>
                <w:sz w:val="22"/>
              </w:rPr>
              <w:t xml:space="preserve"> </w:t>
            </w:r>
            <w:r w:rsidRPr="00023516">
              <w:rPr>
                <w:sz w:val="22"/>
              </w:rPr>
              <w:t>port</w:t>
            </w:r>
            <w:r>
              <w:rPr>
                <w:sz w:val="22"/>
              </w:rPr>
              <w:t xml:space="preserve"> or</w:t>
            </w:r>
            <w:r w:rsidRPr="00023516">
              <w:rPr>
                <w:sz w:val="22"/>
              </w:rPr>
              <w:t xml:space="preserve"> waterway for </w:t>
            </w:r>
            <w:r>
              <w:rPr>
                <w:sz w:val="22"/>
              </w:rPr>
              <w:t>up to</w:t>
            </w:r>
            <w:r w:rsidRPr="00023516">
              <w:rPr>
                <w:sz w:val="22"/>
              </w:rPr>
              <w:t xml:space="preserve"> </w:t>
            </w:r>
            <w:r>
              <w:rPr>
                <w:sz w:val="22"/>
              </w:rPr>
              <w:t>4</w:t>
            </w:r>
            <w:r w:rsidRPr="00023516">
              <w:rPr>
                <w:sz w:val="22"/>
              </w:rPr>
              <w:t xml:space="preserve"> hours</w:t>
            </w:r>
          </w:p>
        </w:tc>
        <w:tc>
          <w:tcPr>
            <w:tcW w:w="1984" w:type="dxa"/>
          </w:tcPr>
          <w:p w14:paraId="337D65D0" w14:textId="77777777" w:rsidR="00091BF3" w:rsidRPr="003D52CD" w:rsidRDefault="00091BF3" w:rsidP="00091BF3">
            <w:pPr>
              <w:rPr>
                <w:sz w:val="22"/>
              </w:rPr>
            </w:pPr>
            <w:r>
              <w:rPr>
                <w:sz w:val="22"/>
              </w:rPr>
              <w:t>Minor i</w:t>
            </w:r>
            <w:r w:rsidRPr="003D52CD">
              <w:rPr>
                <w:sz w:val="22"/>
              </w:rPr>
              <w:t>njury to one or more individuals</w:t>
            </w:r>
            <w:r>
              <w:rPr>
                <w:sz w:val="22"/>
              </w:rPr>
              <w:t>, may require hospitalization</w:t>
            </w:r>
          </w:p>
        </w:tc>
        <w:tc>
          <w:tcPr>
            <w:tcW w:w="1985" w:type="dxa"/>
          </w:tcPr>
          <w:p w14:paraId="6CB7A9E3" w14:textId="77777777" w:rsidR="00091BF3" w:rsidRPr="003D52CD" w:rsidRDefault="00091BF3" w:rsidP="00091BF3">
            <w:pPr>
              <w:rPr>
                <w:sz w:val="22"/>
              </w:rPr>
            </w:pPr>
            <w:r w:rsidRPr="003D52CD">
              <w:rPr>
                <w:sz w:val="22"/>
              </w:rPr>
              <w:t>Loss, including third party losses, US$</w:t>
            </w:r>
            <w:r>
              <w:rPr>
                <w:sz w:val="22"/>
              </w:rPr>
              <w:t>1.000 – 50.000</w:t>
            </w:r>
          </w:p>
        </w:tc>
        <w:tc>
          <w:tcPr>
            <w:tcW w:w="1949" w:type="dxa"/>
          </w:tcPr>
          <w:p w14:paraId="5CFD54B0" w14:textId="77777777" w:rsidR="00091BF3" w:rsidRPr="003D52CD" w:rsidRDefault="00091BF3" w:rsidP="00091BF3">
            <w:pPr>
              <w:rPr>
                <w:sz w:val="22"/>
              </w:rPr>
            </w:pPr>
            <w:r>
              <w:rPr>
                <w:sz w:val="22"/>
              </w:rPr>
              <w:t xml:space="preserve">Limited </w:t>
            </w:r>
            <w:proofErr w:type="gramStart"/>
            <w:r>
              <w:rPr>
                <w:sz w:val="22"/>
              </w:rPr>
              <w:t>short term</w:t>
            </w:r>
            <w:proofErr w:type="gramEnd"/>
            <w:r>
              <w:rPr>
                <w:sz w:val="22"/>
              </w:rPr>
              <w:t xml:space="preserve"> damage to the environment. </w:t>
            </w:r>
          </w:p>
        </w:tc>
      </w:tr>
      <w:tr w:rsidR="00091BF3" w14:paraId="06631C31" w14:textId="77777777" w:rsidTr="00091BF3">
        <w:tc>
          <w:tcPr>
            <w:tcW w:w="1384" w:type="dxa"/>
            <w:vAlign w:val="center"/>
          </w:tcPr>
          <w:p w14:paraId="0063D1A0" w14:textId="77777777" w:rsidR="00091BF3" w:rsidRDefault="00091BF3" w:rsidP="00091BF3">
            <w:pPr>
              <w:jc w:val="center"/>
              <w:rPr>
                <w:sz w:val="22"/>
              </w:rPr>
            </w:pPr>
            <w:r>
              <w:rPr>
                <w:sz w:val="22"/>
              </w:rPr>
              <w:t>Severe</w:t>
            </w:r>
          </w:p>
        </w:tc>
        <w:tc>
          <w:tcPr>
            <w:tcW w:w="713" w:type="dxa"/>
            <w:vAlign w:val="center"/>
          </w:tcPr>
          <w:p w14:paraId="106D9536" w14:textId="77777777" w:rsidR="00091BF3" w:rsidRDefault="00091BF3" w:rsidP="00091BF3">
            <w:pPr>
              <w:jc w:val="center"/>
              <w:rPr>
                <w:sz w:val="22"/>
              </w:rPr>
            </w:pPr>
            <w:r>
              <w:rPr>
                <w:sz w:val="22"/>
              </w:rPr>
              <w:t>3</w:t>
            </w:r>
          </w:p>
        </w:tc>
        <w:tc>
          <w:tcPr>
            <w:tcW w:w="2406" w:type="dxa"/>
          </w:tcPr>
          <w:p w14:paraId="5701E0EE" w14:textId="77777777" w:rsidR="00091BF3" w:rsidRDefault="00091BF3" w:rsidP="00091BF3">
            <w:pPr>
              <w:rPr>
                <w:sz w:val="22"/>
              </w:rPr>
            </w:pPr>
            <w:r>
              <w:rPr>
                <w:sz w:val="22"/>
              </w:rPr>
              <w:t>Sustained disruption to services such as c</w:t>
            </w:r>
            <w:r w:rsidRPr="00023516">
              <w:rPr>
                <w:sz w:val="22"/>
              </w:rPr>
              <w:t xml:space="preserve">losure of </w:t>
            </w:r>
            <w:r>
              <w:rPr>
                <w:sz w:val="22"/>
              </w:rPr>
              <w:t xml:space="preserve">a port or </w:t>
            </w:r>
            <w:r w:rsidRPr="00023516">
              <w:rPr>
                <w:sz w:val="22"/>
              </w:rPr>
              <w:t>waterway for</w:t>
            </w:r>
            <w:r>
              <w:rPr>
                <w:sz w:val="22"/>
              </w:rPr>
              <w:t xml:space="preserve"> 4</w:t>
            </w:r>
            <w:r>
              <w:rPr>
                <w:sz w:val="22"/>
              </w:rPr>
              <w:noBreakHyphen/>
              <w:t>24</w:t>
            </w:r>
            <w:r w:rsidRPr="00023516">
              <w:rPr>
                <w:sz w:val="22"/>
              </w:rPr>
              <w:t xml:space="preserve"> hours</w:t>
            </w:r>
            <w:r>
              <w:rPr>
                <w:sz w:val="22"/>
              </w:rPr>
              <w:t xml:space="preserve"> </w:t>
            </w:r>
          </w:p>
        </w:tc>
        <w:tc>
          <w:tcPr>
            <w:tcW w:w="1984" w:type="dxa"/>
          </w:tcPr>
          <w:p w14:paraId="7E1EE806" w14:textId="77777777" w:rsidR="00091BF3" w:rsidRPr="003D52CD" w:rsidRDefault="00091BF3" w:rsidP="00091BF3">
            <w:pPr>
              <w:rPr>
                <w:sz w:val="22"/>
              </w:rPr>
            </w:pPr>
            <w:r>
              <w:rPr>
                <w:sz w:val="22"/>
              </w:rPr>
              <w:t>I</w:t>
            </w:r>
            <w:r w:rsidRPr="003D52CD">
              <w:rPr>
                <w:sz w:val="22"/>
              </w:rPr>
              <w:t xml:space="preserve">njuries </w:t>
            </w:r>
            <w:r>
              <w:rPr>
                <w:sz w:val="22"/>
              </w:rPr>
              <w:t>to several individuals requiring hospitalization</w:t>
            </w:r>
          </w:p>
          <w:p w14:paraId="02B8313C" w14:textId="77777777" w:rsidR="00091BF3" w:rsidRPr="003D52CD" w:rsidRDefault="00091BF3" w:rsidP="00091BF3">
            <w:pPr>
              <w:rPr>
                <w:sz w:val="22"/>
              </w:rPr>
            </w:pPr>
          </w:p>
        </w:tc>
        <w:tc>
          <w:tcPr>
            <w:tcW w:w="1985" w:type="dxa"/>
          </w:tcPr>
          <w:p w14:paraId="6F45726E" w14:textId="77777777" w:rsidR="00091BF3" w:rsidRPr="003D52CD" w:rsidRDefault="00091BF3" w:rsidP="00091BF3">
            <w:pPr>
              <w:rPr>
                <w:sz w:val="22"/>
              </w:rPr>
            </w:pPr>
            <w:r w:rsidRPr="003D52CD">
              <w:rPr>
                <w:sz w:val="22"/>
              </w:rPr>
              <w:t>Loss, including third party losses</w:t>
            </w:r>
            <w:r>
              <w:rPr>
                <w:sz w:val="22"/>
              </w:rPr>
              <w:t xml:space="preserve"> of </w:t>
            </w:r>
            <w:r w:rsidRPr="003D52CD">
              <w:rPr>
                <w:sz w:val="22"/>
              </w:rPr>
              <w:t>$</w:t>
            </w:r>
            <w:r>
              <w:rPr>
                <w:sz w:val="22"/>
              </w:rPr>
              <w:t>50.0</w:t>
            </w:r>
            <w:r w:rsidRPr="003D52CD">
              <w:rPr>
                <w:sz w:val="22"/>
              </w:rPr>
              <w:t>00</w:t>
            </w:r>
            <w:r>
              <w:rPr>
                <w:sz w:val="22"/>
              </w:rPr>
              <w:t>-5.000.000</w:t>
            </w:r>
          </w:p>
        </w:tc>
        <w:tc>
          <w:tcPr>
            <w:tcW w:w="1949" w:type="dxa"/>
          </w:tcPr>
          <w:p w14:paraId="5643E989" w14:textId="77777777" w:rsidR="00091BF3" w:rsidRPr="003D52CD" w:rsidRDefault="00091BF3" w:rsidP="00091BF3">
            <w:pPr>
              <w:rPr>
                <w:sz w:val="22"/>
              </w:rPr>
            </w:pPr>
            <w:r>
              <w:rPr>
                <w:sz w:val="22"/>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Default="00091BF3" w:rsidP="00091BF3">
            <w:pPr>
              <w:jc w:val="center"/>
              <w:rPr>
                <w:sz w:val="22"/>
              </w:rPr>
            </w:pPr>
            <w:r>
              <w:rPr>
                <w:sz w:val="22"/>
              </w:rPr>
              <w:t>Major</w:t>
            </w:r>
          </w:p>
        </w:tc>
        <w:tc>
          <w:tcPr>
            <w:tcW w:w="713" w:type="dxa"/>
            <w:vAlign w:val="center"/>
          </w:tcPr>
          <w:p w14:paraId="7F1109DE" w14:textId="77777777" w:rsidR="00091BF3" w:rsidRDefault="00091BF3" w:rsidP="00091BF3">
            <w:pPr>
              <w:jc w:val="center"/>
              <w:rPr>
                <w:sz w:val="22"/>
              </w:rPr>
            </w:pPr>
            <w:r>
              <w:rPr>
                <w:sz w:val="22"/>
              </w:rPr>
              <w:t>4</w:t>
            </w:r>
          </w:p>
        </w:tc>
        <w:tc>
          <w:tcPr>
            <w:tcW w:w="2406" w:type="dxa"/>
          </w:tcPr>
          <w:p w14:paraId="4BB4770B" w14:textId="77777777" w:rsidR="00091BF3" w:rsidRDefault="00091BF3" w:rsidP="00091BF3">
            <w:pPr>
              <w:rPr>
                <w:sz w:val="22"/>
              </w:rPr>
            </w:pPr>
            <w:r>
              <w:rPr>
                <w:sz w:val="22"/>
              </w:rPr>
              <w:t>Sustained disruption to services such as c</w:t>
            </w:r>
            <w:r w:rsidRPr="00023516">
              <w:rPr>
                <w:sz w:val="22"/>
              </w:rPr>
              <w:t>losure of a</w:t>
            </w:r>
            <w:r>
              <w:rPr>
                <w:sz w:val="22"/>
              </w:rPr>
              <w:t xml:space="preserve"> major port or</w:t>
            </w:r>
            <w:r w:rsidRPr="00023516">
              <w:rPr>
                <w:sz w:val="22"/>
              </w:rPr>
              <w:t xml:space="preserve"> waterway for </w:t>
            </w:r>
            <w:r>
              <w:rPr>
                <w:sz w:val="22"/>
              </w:rPr>
              <w:t xml:space="preserve">1-30 days or permanent or irreversible loss of services </w:t>
            </w:r>
          </w:p>
        </w:tc>
        <w:tc>
          <w:tcPr>
            <w:tcW w:w="1984" w:type="dxa"/>
          </w:tcPr>
          <w:p w14:paraId="6547C253" w14:textId="77777777" w:rsidR="00091BF3" w:rsidRPr="003D52CD" w:rsidRDefault="00091BF3" w:rsidP="00091BF3">
            <w:pPr>
              <w:rPr>
                <w:sz w:val="22"/>
              </w:rPr>
            </w:pPr>
            <w:r w:rsidRPr="003D52CD">
              <w:rPr>
                <w:sz w:val="22"/>
              </w:rPr>
              <w:t xml:space="preserve">Severe injuries </w:t>
            </w:r>
            <w:proofErr w:type="gramStart"/>
            <w:r>
              <w:rPr>
                <w:sz w:val="22"/>
              </w:rPr>
              <w:t>t</w:t>
            </w:r>
            <w:r w:rsidRPr="003D52CD">
              <w:rPr>
                <w:sz w:val="22"/>
              </w:rPr>
              <w:t>o</w:t>
            </w:r>
            <w:proofErr w:type="gramEnd"/>
            <w:r>
              <w:rPr>
                <w:sz w:val="22"/>
              </w:rPr>
              <w:t xml:space="preserve"> many individuals or</w:t>
            </w:r>
            <w:r w:rsidRPr="003D52CD">
              <w:rPr>
                <w:sz w:val="22"/>
              </w:rPr>
              <w:t xml:space="preserve"> loss of life.</w:t>
            </w:r>
          </w:p>
          <w:p w14:paraId="0CF6E87C" w14:textId="77777777" w:rsidR="00091BF3" w:rsidRPr="003D52CD" w:rsidRDefault="00091BF3" w:rsidP="00091BF3">
            <w:pPr>
              <w:rPr>
                <w:sz w:val="22"/>
              </w:rPr>
            </w:pPr>
          </w:p>
        </w:tc>
        <w:tc>
          <w:tcPr>
            <w:tcW w:w="1985" w:type="dxa"/>
          </w:tcPr>
          <w:p w14:paraId="774199F6" w14:textId="77777777" w:rsidR="00091BF3" w:rsidRPr="003D52CD" w:rsidRDefault="00091BF3" w:rsidP="00091BF3">
            <w:pPr>
              <w:rPr>
                <w:sz w:val="22"/>
              </w:rPr>
            </w:pPr>
            <w:r w:rsidRPr="003D52CD">
              <w:rPr>
                <w:sz w:val="22"/>
              </w:rPr>
              <w:t>Loss, including third party losses</w:t>
            </w:r>
            <w:r>
              <w:rPr>
                <w:sz w:val="22"/>
              </w:rPr>
              <w:t xml:space="preserve"> of </w:t>
            </w:r>
            <w:r w:rsidRPr="003D52CD">
              <w:rPr>
                <w:sz w:val="22"/>
              </w:rPr>
              <w:t>$</w:t>
            </w:r>
            <w:r>
              <w:rPr>
                <w:sz w:val="22"/>
              </w:rPr>
              <w:t>5.000.000-50.000.000</w:t>
            </w:r>
          </w:p>
        </w:tc>
        <w:tc>
          <w:tcPr>
            <w:tcW w:w="1949" w:type="dxa"/>
          </w:tcPr>
          <w:p w14:paraId="2ABC660F" w14:textId="77777777" w:rsidR="00091BF3" w:rsidRPr="003D52CD" w:rsidRDefault="00091BF3" w:rsidP="00091BF3">
            <w:pPr>
              <w:rPr>
                <w:sz w:val="22"/>
              </w:rPr>
            </w:pPr>
            <w:r>
              <w:rPr>
                <w:sz w:val="22"/>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Default="00091BF3" w:rsidP="00091BF3">
            <w:pPr>
              <w:jc w:val="center"/>
              <w:rPr>
                <w:sz w:val="22"/>
              </w:rPr>
            </w:pPr>
            <w:r>
              <w:rPr>
                <w:sz w:val="22"/>
              </w:rPr>
              <w:t>Catastrophic</w:t>
            </w:r>
          </w:p>
        </w:tc>
        <w:tc>
          <w:tcPr>
            <w:tcW w:w="713" w:type="dxa"/>
            <w:vAlign w:val="center"/>
          </w:tcPr>
          <w:p w14:paraId="04EB3698" w14:textId="77777777" w:rsidR="00091BF3" w:rsidRDefault="00091BF3" w:rsidP="00091BF3">
            <w:pPr>
              <w:jc w:val="center"/>
              <w:rPr>
                <w:sz w:val="22"/>
              </w:rPr>
            </w:pPr>
            <w:r>
              <w:rPr>
                <w:sz w:val="22"/>
              </w:rPr>
              <w:t>5</w:t>
            </w:r>
          </w:p>
        </w:tc>
        <w:tc>
          <w:tcPr>
            <w:tcW w:w="2406" w:type="dxa"/>
          </w:tcPr>
          <w:p w14:paraId="4E9A1745" w14:textId="77777777" w:rsidR="00091BF3" w:rsidRDefault="00091BF3" w:rsidP="00091BF3">
            <w:pPr>
              <w:rPr>
                <w:sz w:val="22"/>
              </w:rPr>
            </w:pPr>
            <w:r>
              <w:rPr>
                <w:sz w:val="22"/>
              </w:rPr>
              <w:t>Sustained disruption to services such as c</w:t>
            </w:r>
            <w:r w:rsidRPr="00023516">
              <w:rPr>
                <w:sz w:val="22"/>
              </w:rPr>
              <w:t>losure of a</w:t>
            </w:r>
            <w:r>
              <w:rPr>
                <w:sz w:val="22"/>
              </w:rPr>
              <w:t xml:space="preserve"> major port or</w:t>
            </w:r>
            <w:r w:rsidRPr="00023516">
              <w:rPr>
                <w:sz w:val="22"/>
              </w:rPr>
              <w:t xml:space="preserve"> waterway for </w:t>
            </w:r>
            <w:r>
              <w:rPr>
                <w:sz w:val="22"/>
              </w:rPr>
              <w:t>months or years</w:t>
            </w:r>
          </w:p>
        </w:tc>
        <w:tc>
          <w:tcPr>
            <w:tcW w:w="1984" w:type="dxa"/>
          </w:tcPr>
          <w:p w14:paraId="087B98CC" w14:textId="77777777" w:rsidR="00091BF3" w:rsidRPr="003D52CD" w:rsidRDefault="00091BF3" w:rsidP="00091BF3">
            <w:pPr>
              <w:rPr>
                <w:sz w:val="22"/>
              </w:rPr>
            </w:pPr>
            <w:r>
              <w:rPr>
                <w:sz w:val="22"/>
              </w:rPr>
              <w:t>Severe injuries t</w:t>
            </w:r>
            <w:r w:rsidRPr="003D52CD">
              <w:rPr>
                <w:sz w:val="22"/>
              </w:rPr>
              <w:t>o</w:t>
            </w:r>
            <w:r>
              <w:rPr>
                <w:sz w:val="22"/>
              </w:rPr>
              <w:t xml:space="preserve"> numerous</w:t>
            </w:r>
            <w:r w:rsidRPr="003D52CD">
              <w:rPr>
                <w:sz w:val="22"/>
              </w:rPr>
              <w:t xml:space="preserve"> individuals </w:t>
            </w:r>
            <w:r>
              <w:rPr>
                <w:sz w:val="22"/>
              </w:rPr>
              <w:t>and/or</w:t>
            </w:r>
            <w:r w:rsidRPr="003D52CD">
              <w:rPr>
                <w:sz w:val="22"/>
              </w:rPr>
              <w:t xml:space="preserve"> loss of </w:t>
            </w:r>
            <w:r>
              <w:rPr>
                <w:sz w:val="22"/>
              </w:rPr>
              <w:t xml:space="preserve">several </w:t>
            </w:r>
            <w:r w:rsidRPr="003D52CD">
              <w:rPr>
                <w:sz w:val="22"/>
              </w:rPr>
              <w:t>live</w:t>
            </w:r>
            <w:r>
              <w:rPr>
                <w:sz w:val="22"/>
              </w:rPr>
              <w:t>s</w:t>
            </w:r>
            <w:r w:rsidRPr="003D52CD">
              <w:rPr>
                <w:sz w:val="22"/>
              </w:rPr>
              <w:t>.</w:t>
            </w:r>
          </w:p>
          <w:p w14:paraId="08A17EB6" w14:textId="77777777" w:rsidR="00091BF3" w:rsidRPr="003D52CD" w:rsidRDefault="00091BF3" w:rsidP="00091BF3">
            <w:pPr>
              <w:rPr>
                <w:sz w:val="22"/>
              </w:rPr>
            </w:pPr>
          </w:p>
        </w:tc>
        <w:tc>
          <w:tcPr>
            <w:tcW w:w="1985" w:type="dxa"/>
          </w:tcPr>
          <w:p w14:paraId="3686D33A" w14:textId="77777777" w:rsidR="00091BF3" w:rsidRPr="003D52CD" w:rsidRDefault="00091BF3" w:rsidP="00091BF3">
            <w:pPr>
              <w:rPr>
                <w:sz w:val="22"/>
              </w:rPr>
            </w:pPr>
            <w:r w:rsidRPr="003D52CD">
              <w:rPr>
                <w:sz w:val="22"/>
              </w:rPr>
              <w:t>Loss, including third party losses</w:t>
            </w:r>
            <w:r>
              <w:rPr>
                <w:sz w:val="22"/>
              </w:rPr>
              <w:t xml:space="preserve"> of over </w:t>
            </w:r>
            <w:r w:rsidRPr="003D52CD">
              <w:rPr>
                <w:sz w:val="22"/>
              </w:rPr>
              <w:t>$</w:t>
            </w:r>
            <w:r>
              <w:rPr>
                <w:sz w:val="22"/>
              </w:rPr>
              <w:t>50.000.0</w:t>
            </w:r>
            <w:r w:rsidRPr="003D52CD">
              <w:rPr>
                <w:sz w:val="22"/>
              </w:rPr>
              <w:t>00</w:t>
            </w:r>
          </w:p>
        </w:tc>
        <w:tc>
          <w:tcPr>
            <w:tcW w:w="1949" w:type="dxa"/>
          </w:tcPr>
          <w:p w14:paraId="6D621A01" w14:textId="77777777" w:rsidR="00091BF3" w:rsidRPr="003D52CD" w:rsidRDefault="00091BF3" w:rsidP="00091BF3">
            <w:pPr>
              <w:rPr>
                <w:sz w:val="22"/>
              </w:rPr>
            </w:pPr>
            <w:r>
              <w:rPr>
                <w:sz w:val="22"/>
              </w:rPr>
              <w:t>Irreversible damage to the environment in a large area.</w:t>
            </w:r>
          </w:p>
        </w:tc>
      </w:tr>
    </w:tbl>
    <w:p w14:paraId="5725A7DC" w14:textId="25B179C9" w:rsidR="00C2425F" w:rsidRDefault="007F12E2" w:rsidP="00091BF3">
      <w:pPr>
        <w:pStyle w:val="Tablecaption"/>
      </w:pPr>
      <w:r>
        <w:t>Descriptions of Impact</w:t>
      </w:r>
    </w:p>
    <w:p w14:paraId="577DEA43" w14:textId="14BB7663" w:rsidR="00FA7ABF" w:rsidRDefault="00FA7ABF">
      <w:pPr>
        <w:spacing w:after="200" w:line="276" w:lineRule="auto"/>
        <w:rPr>
          <w:sz w:val="22"/>
        </w:rPr>
      </w:pPr>
    </w:p>
    <w:p w14:paraId="5AA581B4" w14:textId="3D5A97CA" w:rsidR="00C2425F" w:rsidRDefault="00254367" w:rsidP="00C2425F">
      <w:pPr>
        <w:rPr>
          <w:sz w:val="22"/>
        </w:rPr>
      </w:pPr>
      <w:r>
        <w:rPr>
          <w:sz w:val="22"/>
        </w:rPr>
        <w:t xml:space="preserve">Having determined probability and impact scores by consensus, the risk assessment value </w:t>
      </w:r>
      <w:proofErr w:type="gramStart"/>
      <w:r>
        <w:rPr>
          <w:sz w:val="22"/>
        </w:rPr>
        <w:t>can be calcu</w:t>
      </w:r>
      <w:r w:rsidR="00DE4AEA">
        <w:rPr>
          <w:sz w:val="22"/>
        </w:rPr>
        <w:t>la</w:t>
      </w:r>
      <w:r>
        <w:rPr>
          <w:sz w:val="22"/>
        </w:rPr>
        <w:t>ted</w:t>
      </w:r>
      <w:proofErr w:type="gramEnd"/>
      <w:r w:rsidR="00DE4AEA">
        <w:rPr>
          <w:sz w:val="22"/>
        </w:rPr>
        <w:t xml:space="preserve"> in accordance with </w:t>
      </w:r>
      <w:r w:rsidR="009C6767">
        <w:rPr>
          <w:sz w:val="22"/>
        </w:rPr>
        <w:t xml:space="preserve">matrix in </w:t>
      </w:r>
      <w:r w:rsidR="00DE4AEA">
        <w:rPr>
          <w:sz w:val="22"/>
        </w:rPr>
        <w:t>Table 4 below:</w:t>
      </w:r>
    </w:p>
    <w:p w14:paraId="481842CA" w14:textId="77777777" w:rsidR="00091BF3" w:rsidRDefault="00091BF3" w:rsidP="00C2425F">
      <w:pPr>
        <w:rPr>
          <w:sz w:val="22"/>
        </w:rPr>
      </w:pP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C55CFD" w14:paraId="41E1437F" w14:textId="77777777" w:rsidTr="00F64089">
        <w:trPr>
          <w:trHeight w:val="401"/>
          <w:jc w:val="center"/>
        </w:trPr>
        <w:tc>
          <w:tcPr>
            <w:tcW w:w="2965" w:type="dxa"/>
            <w:gridSpan w:val="2"/>
            <w:vMerge w:val="restart"/>
            <w:shd w:val="clear" w:color="auto" w:fill="D9D9D9" w:themeFill="background1" w:themeFillShade="D9"/>
            <w:vAlign w:val="center"/>
          </w:tcPr>
          <w:p w14:paraId="76E737C0" w14:textId="77777777" w:rsidR="00091BF3" w:rsidRPr="00C55CFD" w:rsidRDefault="00091BF3" w:rsidP="00F64089">
            <w:pPr>
              <w:spacing w:after="200" w:line="276" w:lineRule="auto"/>
              <w:rPr>
                <w:rFonts w:asciiTheme="majorHAnsi" w:hAnsiTheme="majorHAnsi"/>
                <w:sz w:val="22"/>
              </w:rPr>
            </w:pPr>
          </w:p>
        </w:tc>
        <w:tc>
          <w:tcPr>
            <w:tcW w:w="5607" w:type="dxa"/>
            <w:gridSpan w:val="5"/>
            <w:shd w:val="clear" w:color="auto" w:fill="8DDCFF" w:themeFill="accent2" w:themeFillTint="66"/>
            <w:vAlign w:val="center"/>
          </w:tcPr>
          <w:p w14:paraId="1F52ADC6" w14:textId="77777777" w:rsidR="00091BF3" w:rsidRPr="00C55CFD" w:rsidRDefault="00091BF3" w:rsidP="00F64089">
            <w:pPr>
              <w:jc w:val="center"/>
              <w:rPr>
                <w:rFonts w:asciiTheme="majorHAnsi" w:hAnsiTheme="majorHAnsi"/>
                <w:sz w:val="22"/>
              </w:rPr>
            </w:pPr>
            <w:r w:rsidRPr="00C55CFD">
              <w:rPr>
                <w:rFonts w:asciiTheme="majorHAnsi" w:hAnsiTheme="majorHAnsi"/>
                <w:sz w:val="22"/>
              </w:rPr>
              <w:t>PROBABILITY</w:t>
            </w:r>
            <w:r>
              <w:rPr>
                <w:rFonts w:asciiTheme="majorHAnsi" w:hAnsiTheme="majorHAnsi"/>
                <w:sz w:val="22"/>
              </w:rPr>
              <w:t xml:space="preserve"> / (LIKELIHOOD)</w:t>
            </w:r>
          </w:p>
        </w:tc>
      </w:tr>
      <w:tr w:rsidR="00091BF3" w:rsidRPr="00C55CFD" w14:paraId="0982B5EE" w14:textId="77777777" w:rsidTr="00F64089">
        <w:trPr>
          <w:trHeight w:val="406"/>
          <w:jc w:val="center"/>
        </w:trPr>
        <w:tc>
          <w:tcPr>
            <w:tcW w:w="2965" w:type="dxa"/>
            <w:gridSpan w:val="2"/>
            <w:vMerge/>
            <w:shd w:val="clear" w:color="auto" w:fill="D9D9D9" w:themeFill="background1" w:themeFillShade="D9"/>
            <w:vAlign w:val="center"/>
          </w:tcPr>
          <w:p w14:paraId="79E72C4F" w14:textId="77777777" w:rsidR="00091BF3" w:rsidRPr="00C55CFD" w:rsidRDefault="00091BF3" w:rsidP="00F64089">
            <w:pPr>
              <w:jc w:val="both"/>
              <w:rPr>
                <w:rFonts w:asciiTheme="majorHAnsi" w:hAnsiTheme="majorHAnsi"/>
                <w:sz w:val="22"/>
              </w:rPr>
            </w:pPr>
          </w:p>
        </w:tc>
        <w:tc>
          <w:tcPr>
            <w:tcW w:w="929" w:type="dxa"/>
            <w:vAlign w:val="center"/>
          </w:tcPr>
          <w:p w14:paraId="349BD659" w14:textId="77777777" w:rsidR="00091BF3" w:rsidRPr="00C55CFD" w:rsidRDefault="00091BF3" w:rsidP="00F64089">
            <w:pPr>
              <w:jc w:val="center"/>
              <w:rPr>
                <w:rFonts w:asciiTheme="majorHAnsi" w:hAnsiTheme="majorHAnsi"/>
                <w:sz w:val="22"/>
              </w:rPr>
            </w:pPr>
            <w:r>
              <w:rPr>
                <w:rFonts w:asciiTheme="majorHAnsi" w:hAnsiTheme="majorHAnsi"/>
                <w:sz w:val="22"/>
              </w:rPr>
              <w:t>Very Rare (1)</w:t>
            </w:r>
          </w:p>
        </w:tc>
        <w:tc>
          <w:tcPr>
            <w:tcW w:w="921" w:type="dxa"/>
            <w:vAlign w:val="center"/>
          </w:tcPr>
          <w:p w14:paraId="597AF3B7" w14:textId="77777777" w:rsidR="00091BF3" w:rsidRPr="00C55CFD" w:rsidRDefault="00091BF3" w:rsidP="00F64089">
            <w:pPr>
              <w:jc w:val="center"/>
              <w:rPr>
                <w:rFonts w:asciiTheme="majorHAnsi" w:hAnsiTheme="majorHAnsi"/>
                <w:sz w:val="22"/>
              </w:rPr>
            </w:pPr>
            <w:r>
              <w:rPr>
                <w:rFonts w:asciiTheme="majorHAnsi" w:hAnsiTheme="majorHAnsi"/>
                <w:sz w:val="22"/>
              </w:rPr>
              <w:t>Rare</w:t>
            </w:r>
            <w:r>
              <w:rPr>
                <w:rFonts w:asciiTheme="majorHAnsi" w:hAnsiTheme="majorHAnsi"/>
                <w:sz w:val="22"/>
              </w:rPr>
              <w:br/>
              <w:t>(2)</w:t>
            </w:r>
          </w:p>
        </w:tc>
        <w:tc>
          <w:tcPr>
            <w:tcW w:w="1269" w:type="dxa"/>
            <w:vAlign w:val="center"/>
          </w:tcPr>
          <w:p w14:paraId="5CE49616" w14:textId="77777777" w:rsidR="00091BF3" w:rsidRPr="00C55CFD" w:rsidRDefault="00091BF3" w:rsidP="00F64089">
            <w:pPr>
              <w:jc w:val="center"/>
              <w:rPr>
                <w:rFonts w:asciiTheme="majorHAnsi" w:hAnsiTheme="majorHAnsi"/>
                <w:sz w:val="22"/>
              </w:rPr>
            </w:pPr>
            <w:r>
              <w:rPr>
                <w:rFonts w:asciiTheme="majorHAnsi" w:hAnsiTheme="majorHAnsi"/>
                <w:sz w:val="22"/>
              </w:rPr>
              <w:t>Occasional</w:t>
            </w:r>
            <w:r>
              <w:rPr>
                <w:rFonts w:asciiTheme="majorHAnsi" w:hAnsiTheme="majorHAnsi"/>
                <w:sz w:val="22"/>
              </w:rPr>
              <w:br/>
              <w:t>(3)</w:t>
            </w:r>
          </w:p>
        </w:tc>
        <w:tc>
          <w:tcPr>
            <w:tcW w:w="1134" w:type="dxa"/>
            <w:vAlign w:val="center"/>
          </w:tcPr>
          <w:p w14:paraId="485EA554" w14:textId="77777777" w:rsidR="00091BF3" w:rsidRPr="00C55CFD" w:rsidRDefault="00091BF3" w:rsidP="00F64089">
            <w:pPr>
              <w:jc w:val="center"/>
              <w:rPr>
                <w:rFonts w:asciiTheme="majorHAnsi" w:hAnsiTheme="majorHAnsi"/>
                <w:sz w:val="22"/>
              </w:rPr>
            </w:pPr>
            <w:r>
              <w:rPr>
                <w:rFonts w:asciiTheme="majorHAnsi" w:hAnsiTheme="majorHAnsi"/>
                <w:sz w:val="22"/>
              </w:rPr>
              <w:t>Frequent</w:t>
            </w:r>
            <w:r>
              <w:rPr>
                <w:rFonts w:asciiTheme="majorHAnsi" w:hAnsiTheme="majorHAnsi"/>
                <w:sz w:val="22"/>
              </w:rPr>
              <w:br/>
              <w:t>(4)</w:t>
            </w:r>
          </w:p>
        </w:tc>
        <w:tc>
          <w:tcPr>
            <w:tcW w:w="1354" w:type="dxa"/>
            <w:vAlign w:val="center"/>
          </w:tcPr>
          <w:p w14:paraId="71F97176" w14:textId="77777777" w:rsidR="00091BF3" w:rsidRPr="00C55CFD" w:rsidRDefault="00091BF3" w:rsidP="00F64089">
            <w:pPr>
              <w:jc w:val="center"/>
              <w:rPr>
                <w:rFonts w:asciiTheme="majorHAnsi" w:hAnsiTheme="majorHAnsi"/>
                <w:sz w:val="22"/>
              </w:rPr>
            </w:pPr>
            <w:r>
              <w:rPr>
                <w:rFonts w:asciiTheme="majorHAnsi" w:hAnsiTheme="majorHAnsi"/>
                <w:sz w:val="22"/>
              </w:rPr>
              <w:t>Very frequent (5)</w:t>
            </w:r>
          </w:p>
        </w:tc>
      </w:tr>
      <w:tr w:rsidR="00091BF3" w:rsidRPr="00C55CFD" w14:paraId="45824D3F" w14:textId="77777777" w:rsidTr="00F64089">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C55CFD" w:rsidRDefault="00091BF3" w:rsidP="00F64089">
            <w:pPr>
              <w:ind w:left="113" w:right="113"/>
              <w:jc w:val="center"/>
              <w:rPr>
                <w:rFonts w:asciiTheme="majorHAnsi" w:hAnsiTheme="majorHAnsi"/>
                <w:sz w:val="22"/>
              </w:rPr>
            </w:pPr>
            <w:r>
              <w:rPr>
                <w:rFonts w:asciiTheme="majorHAnsi" w:hAnsiTheme="majorHAnsi"/>
                <w:sz w:val="22"/>
              </w:rPr>
              <w:t>CONSEQUENCE</w:t>
            </w:r>
            <w:r>
              <w:rPr>
                <w:rFonts w:asciiTheme="majorHAnsi" w:hAnsiTheme="majorHAnsi"/>
                <w:sz w:val="22"/>
              </w:rPr>
              <w:br/>
              <w:t>(</w:t>
            </w:r>
            <w:r w:rsidRPr="00C55CFD">
              <w:rPr>
                <w:rFonts w:asciiTheme="majorHAnsi" w:hAnsiTheme="majorHAnsi"/>
                <w:sz w:val="22"/>
              </w:rPr>
              <w:t>IMPACT</w:t>
            </w:r>
            <w:r>
              <w:rPr>
                <w:rFonts w:asciiTheme="majorHAnsi" w:hAnsiTheme="majorHAnsi"/>
                <w:sz w:val="22"/>
              </w:rPr>
              <w:t>)</w:t>
            </w:r>
          </w:p>
        </w:tc>
        <w:tc>
          <w:tcPr>
            <w:tcW w:w="1557" w:type="dxa"/>
            <w:vAlign w:val="center"/>
          </w:tcPr>
          <w:p w14:paraId="2B3675D8" w14:textId="77777777" w:rsidR="00091BF3" w:rsidRPr="00C55CFD" w:rsidRDefault="00091BF3" w:rsidP="00F64089">
            <w:pPr>
              <w:jc w:val="center"/>
              <w:rPr>
                <w:rFonts w:asciiTheme="majorHAnsi" w:hAnsiTheme="majorHAnsi"/>
                <w:sz w:val="22"/>
              </w:rPr>
            </w:pPr>
            <w:r>
              <w:rPr>
                <w:rFonts w:asciiTheme="majorHAnsi" w:hAnsiTheme="majorHAnsi"/>
                <w:sz w:val="22"/>
              </w:rPr>
              <w:t>Catastrophic</w:t>
            </w:r>
            <w:r>
              <w:rPr>
                <w:rFonts w:asciiTheme="majorHAnsi" w:hAnsiTheme="majorHAnsi"/>
                <w:sz w:val="22"/>
              </w:rPr>
              <w:br/>
              <w:t>(5)</w:t>
            </w:r>
          </w:p>
        </w:tc>
        <w:tc>
          <w:tcPr>
            <w:tcW w:w="929" w:type="dxa"/>
            <w:shd w:val="clear" w:color="auto" w:fill="FFFF00"/>
            <w:vAlign w:val="center"/>
          </w:tcPr>
          <w:p w14:paraId="6353B137" w14:textId="77777777" w:rsidR="00091BF3" w:rsidRPr="00C55CFD" w:rsidRDefault="00091BF3" w:rsidP="00F64089">
            <w:pPr>
              <w:jc w:val="center"/>
              <w:rPr>
                <w:rFonts w:asciiTheme="majorHAnsi" w:hAnsiTheme="majorHAnsi"/>
                <w:sz w:val="22"/>
              </w:rPr>
            </w:pPr>
            <w:r>
              <w:rPr>
                <w:rFonts w:asciiTheme="majorHAnsi" w:hAnsiTheme="majorHAnsi"/>
                <w:sz w:val="22"/>
              </w:rPr>
              <w:t>5</w:t>
            </w:r>
          </w:p>
        </w:tc>
        <w:tc>
          <w:tcPr>
            <w:tcW w:w="921" w:type="dxa"/>
            <w:shd w:val="clear" w:color="auto" w:fill="FFC000"/>
            <w:vAlign w:val="center"/>
          </w:tcPr>
          <w:p w14:paraId="1CC26B57" w14:textId="77777777" w:rsidR="00091BF3" w:rsidRPr="00C55CFD" w:rsidRDefault="00091BF3" w:rsidP="00F64089">
            <w:pPr>
              <w:jc w:val="center"/>
              <w:rPr>
                <w:rFonts w:asciiTheme="majorHAnsi" w:hAnsiTheme="majorHAnsi"/>
                <w:sz w:val="22"/>
              </w:rPr>
            </w:pPr>
            <w:r>
              <w:rPr>
                <w:rFonts w:asciiTheme="majorHAnsi" w:hAnsiTheme="majorHAnsi"/>
                <w:sz w:val="22"/>
              </w:rPr>
              <w:t>10</w:t>
            </w:r>
          </w:p>
        </w:tc>
        <w:tc>
          <w:tcPr>
            <w:tcW w:w="1269" w:type="dxa"/>
            <w:shd w:val="clear" w:color="auto" w:fill="FF0000"/>
            <w:vAlign w:val="center"/>
          </w:tcPr>
          <w:p w14:paraId="699CB2B5" w14:textId="77777777" w:rsidR="00091BF3" w:rsidRPr="00C55CFD" w:rsidRDefault="00091BF3" w:rsidP="00F64089">
            <w:pPr>
              <w:jc w:val="center"/>
              <w:rPr>
                <w:rFonts w:asciiTheme="majorHAnsi" w:hAnsiTheme="majorHAnsi"/>
                <w:sz w:val="22"/>
              </w:rPr>
            </w:pPr>
            <w:r>
              <w:rPr>
                <w:rFonts w:asciiTheme="majorHAnsi" w:hAnsiTheme="majorHAnsi"/>
                <w:sz w:val="22"/>
              </w:rPr>
              <w:t>15</w:t>
            </w:r>
          </w:p>
        </w:tc>
        <w:tc>
          <w:tcPr>
            <w:tcW w:w="1134" w:type="dxa"/>
            <w:shd w:val="clear" w:color="auto" w:fill="FF0000"/>
            <w:vAlign w:val="center"/>
          </w:tcPr>
          <w:p w14:paraId="3B80BC3F" w14:textId="77777777" w:rsidR="00091BF3" w:rsidRPr="00C55CFD" w:rsidRDefault="00091BF3" w:rsidP="00F64089">
            <w:pPr>
              <w:jc w:val="center"/>
              <w:rPr>
                <w:rFonts w:asciiTheme="majorHAnsi" w:hAnsiTheme="majorHAnsi"/>
                <w:sz w:val="22"/>
              </w:rPr>
            </w:pPr>
            <w:r>
              <w:rPr>
                <w:rFonts w:asciiTheme="majorHAnsi" w:hAnsiTheme="majorHAnsi"/>
                <w:sz w:val="22"/>
              </w:rPr>
              <w:t>20</w:t>
            </w:r>
          </w:p>
        </w:tc>
        <w:tc>
          <w:tcPr>
            <w:tcW w:w="1354" w:type="dxa"/>
            <w:shd w:val="clear" w:color="auto" w:fill="FF0000"/>
            <w:vAlign w:val="center"/>
          </w:tcPr>
          <w:p w14:paraId="54C28557" w14:textId="77777777" w:rsidR="00091BF3" w:rsidRPr="00C55CFD" w:rsidRDefault="00091BF3" w:rsidP="00F64089">
            <w:pPr>
              <w:jc w:val="center"/>
              <w:rPr>
                <w:rFonts w:asciiTheme="majorHAnsi" w:hAnsiTheme="majorHAnsi"/>
                <w:sz w:val="22"/>
              </w:rPr>
            </w:pPr>
            <w:r>
              <w:rPr>
                <w:rFonts w:asciiTheme="majorHAnsi" w:hAnsiTheme="majorHAnsi"/>
                <w:sz w:val="22"/>
              </w:rPr>
              <w:t>25</w:t>
            </w:r>
          </w:p>
        </w:tc>
      </w:tr>
      <w:tr w:rsidR="00091BF3" w:rsidRPr="00C55CFD" w14:paraId="118DE693" w14:textId="77777777" w:rsidTr="00F64089">
        <w:trPr>
          <w:trHeight w:val="573"/>
          <w:jc w:val="center"/>
        </w:trPr>
        <w:tc>
          <w:tcPr>
            <w:tcW w:w="1408" w:type="dxa"/>
            <w:vMerge/>
            <w:shd w:val="clear" w:color="auto" w:fill="D8B6D9" w:themeFill="accent6" w:themeFillTint="66"/>
            <w:vAlign w:val="center"/>
          </w:tcPr>
          <w:p w14:paraId="32DA4048" w14:textId="77777777" w:rsidR="00091BF3" w:rsidRPr="00C55CFD" w:rsidRDefault="00091BF3" w:rsidP="00F64089">
            <w:pPr>
              <w:jc w:val="both"/>
              <w:rPr>
                <w:rFonts w:asciiTheme="majorHAnsi" w:hAnsiTheme="majorHAnsi"/>
                <w:sz w:val="22"/>
              </w:rPr>
            </w:pPr>
          </w:p>
        </w:tc>
        <w:tc>
          <w:tcPr>
            <w:tcW w:w="1557" w:type="dxa"/>
            <w:vAlign w:val="center"/>
          </w:tcPr>
          <w:p w14:paraId="79E0CE30" w14:textId="77777777" w:rsidR="00091BF3" w:rsidRPr="00C55CFD" w:rsidRDefault="00091BF3" w:rsidP="00F64089">
            <w:pPr>
              <w:jc w:val="center"/>
              <w:rPr>
                <w:rFonts w:asciiTheme="majorHAnsi" w:hAnsiTheme="majorHAnsi"/>
                <w:sz w:val="22"/>
              </w:rPr>
            </w:pPr>
            <w:r>
              <w:rPr>
                <w:rFonts w:asciiTheme="majorHAnsi" w:hAnsiTheme="majorHAnsi"/>
                <w:sz w:val="22"/>
              </w:rPr>
              <w:t>Major</w:t>
            </w:r>
            <w:r>
              <w:rPr>
                <w:rFonts w:asciiTheme="majorHAnsi" w:hAnsiTheme="majorHAnsi"/>
                <w:sz w:val="22"/>
              </w:rPr>
              <w:br/>
              <w:t>(4)</w:t>
            </w:r>
          </w:p>
        </w:tc>
        <w:tc>
          <w:tcPr>
            <w:tcW w:w="929" w:type="dxa"/>
            <w:shd w:val="clear" w:color="auto" w:fill="92D050"/>
            <w:vAlign w:val="center"/>
          </w:tcPr>
          <w:p w14:paraId="405304F1" w14:textId="77777777" w:rsidR="00091BF3" w:rsidRPr="00C55CFD" w:rsidRDefault="00091BF3" w:rsidP="00F64089">
            <w:pPr>
              <w:jc w:val="center"/>
              <w:rPr>
                <w:rFonts w:asciiTheme="majorHAnsi" w:hAnsiTheme="majorHAnsi"/>
                <w:sz w:val="22"/>
              </w:rPr>
            </w:pPr>
            <w:r>
              <w:rPr>
                <w:rFonts w:asciiTheme="majorHAnsi" w:hAnsiTheme="majorHAnsi"/>
                <w:sz w:val="22"/>
              </w:rPr>
              <w:t>4</w:t>
            </w:r>
          </w:p>
        </w:tc>
        <w:tc>
          <w:tcPr>
            <w:tcW w:w="921" w:type="dxa"/>
            <w:shd w:val="clear" w:color="auto" w:fill="FFFF00"/>
            <w:vAlign w:val="center"/>
          </w:tcPr>
          <w:p w14:paraId="4BF174FB" w14:textId="77777777" w:rsidR="00091BF3" w:rsidRPr="00C55CFD" w:rsidRDefault="00091BF3" w:rsidP="00F64089">
            <w:pPr>
              <w:jc w:val="center"/>
              <w:rPr>
                <w:rFonts w:asciiTheme="majorHAnsi" w:hAnsiTheme="majorHAnsi"/>
                <w:sz w:val="22"/>
              </w:rPr>
            </w:pPr>
            <w:r>
              <w:rPr>
                <w:rFonts w:asciiTheme="majorHAnsi" w:hAnsiTheme="majorHAnsi"/>
                <w:sz w:val="22"/>
              </w:rPr>
              <w:t>8</w:t>
            </w:r>
          </w:p>
        </w:tc>
        <w:tc>
          <w:tcPr>
            <w:tcW w:w="1269" w:type="dxa"/>
            <w:shd w:val="clear" w:color="auto" w:fill="FFC000"/>
            <w:vAlign w:val="center"/>
          </w:tcPr>
          <w:p w14:paraId="09219C73" w14:textId="77777777" w:rsidR="00091BF3" w:rsidRPr="00C55CFD" w:rsidRDefault="00091BF3" w:rsidP="00F64089">
            <w:pPr>
              <w:jc w:val="center"/>
              <w:rPr>
                <w:rFonts w:asciiTheme="majorHAnsi" w:hAnsiTheme="majorHAnsi"/>
                <w:sz w:val="22"/>
              </w:rPr>
            </w:pPr>
            <w:r>
              <w:rPr>
                <w:rFonts w:asciiTheme="majorHAnsi" w:hAnsiTheme="majorHAnsi"/>
                <w:sz w:val="22"/>
              </w:rPr>
              <w:t>12</w:t>
            </w:r>
          </w:p>
        </w:tc>
        <w:tc>
          <w:tcPr>
            <w:tcW w:w="1134" w:type="dxa"/>
            <w:shd w:val="clear" w:color="auto" w:fill="FF0000"/>
            <w:vAlign w:val="center"/>
          </w:tcPr>
          <w:p w14:paraId="697BA464" w14:textId="77777777" w:rsidR="00091BF3" w:rsidRPr="00C55CFD" w:rsidRDefault="00091BF3" w:rsidP="00F64089">
            <w:pPr>
              <w:jc w:val="center"/>
              <w:rPr>
                <w:rFonts w:asciiTheme="majorHAnsi" w:hAnsiTheme="majorHAnsi"/>
                <w:sz w:val="22"/>
              </w:rPr>
            </w:pPr>
            <w:r>
              <w:rPr>
                <w:rFonts w:asciiTheme="majorHAnsi" w:hAnsiTheme="majorHAnsi"/>
                <w:sz w:val="22"/>
              </w:rPr>
              <w:t>16</w:t>
            </w:r>
          </w:p>
        </w:tc>
        <w:tc>
          <w:tcPr>
            <w:tcW w:w="1354" w:type="dxa"/>
            <w:shd w:val="clear" w:color="auto" w:fill="FF0000"/>
            <w:vAlign w:val="center"/>
          </w:tcPr>
          <w:p w14:paraId="475E8E82" w14:textId="77777777" w:rsidR="00091BF3" w:rsidRPr="00C55CFD" w:rsidRDefault="00091BF3" w:rsidP="00F64089">
            <w:pPr>
              <w:jc w:val="center"/>
              <w:rPr>
                <w:rFonts w:asciiTheme="majorHAnsi" w:hAnsiTheme="majorHAnsi"/>
                <w:sz w:val="22"/>
              </w:rPr>
            </w:pPr>
            <w:r>
              <w:rPr>
                <w:rFonts w:asciiTheme="majorHAnsi" w:hAnsiTheme="majorHAnsi"/>
                <w:sz w:val="22"/>
              </w:rPr>
              <w:t>20</w:t>
            </w:r>
          </w:p>
        </w:tc>
      </w:tr>
      <w:tr w:rsidR="00091BF3" w:rsidRPr="00C55CFD" w14:paraId="3A39B158" w14:textId="77777777" w:rsidTr="00F64089">
        <w:trPr>
          <w:trHeight w:val="685"/>
          <w:jc w:val="center"/>
        </w:trPr>
        <w:tc>
          <w:tcPr>
            <w:tcW w:w="1408" w:type="dxa"/>
            <w:vMerge/>
            <w:shd w:val="clear" w:color="auto" w:fill="D8B6D9" w:themeFill="accent6" w:themeFillTint="66"/>
            <w:vAlign w:val="center"/>
          </w:tcPr>
          <w:p w14:paraId="0BD3449C" w14:textId="77777777" w:rsidR="00091BF3" w:rsidRPr="00C55CFD" w:rsidRDefault="00091BF3" w:rsidP="00F64089">
            <w:pPr>
              <w:jc w:val="both"/>
              <w:rPr>
                <w:rFonts w:asciiTheme="majorHAnsi" w:hAnsiTheme="majorHAnsi"/>
                <w:sz w:val="22"/>
              </w:rPr>
            </w:pPr>
          </w:p>
        </w:tc>
        <w:tc>
          <w:tcPr>
            <w:tcW w:w="1557" w:type="dxa"/>
            <w:vAlign w:val="center"/>
          </w:tcPr>
          <w:p w14:paraId="42FBD8C8" w14:textId="77777777" w:rsidR="00091BF3" w:rsidRDefault="00091BF3" w:rsidP="00F64089">
            <w:pPr>
              <w:jc w:val="center"/>
              <w:rPr>
                <w:rFonts w:asciiTheme="majorHAnsi" w:hAnsiTheme="majorHAnsi"/>
                <w:sz w:val="22"/>
              </w:rPr>
            </w:pPr>
            <w:r>
              <w:rPr>
                <w:rFonts w:asciiTheme="majorHAnsi" w:hAnsiTheme="majorHAnsi"/>
                <w:sz w:val="22"/>
              </w:rPr>
              <w:t>Severe</w:t>
            </w:r>
          </w:p>
          <w:p w14:paraId="52B84EC4" w14:textId="77777777" w:rsidR="00091BF3" w:rsidRPr="00C55CFD" w:rsidRDefault="00091BF3" w:rsidP="00F64089">
            <w:pPr>
              <w:jc w:val="center"/>
              <w:rPr>
                <w:rFonts w:asciiTheme="majorHAnsi" w:hAnsiTheme="majorHAnsi"/>
                <w:sz w:val="22"/>
              </w:rPr>
            </w:pPr>
            <w:r>
              <w:rPr>
                <w:rFonts w:asciiTheme="majorHAnsi" w:hAnsiTheme="majorHAnsi"/>
                <w:sz w:val="22"/>
              </w:rPr>
              <w:t>(3)</w:t>
            </w:r>
          </w:p>
        </w:tc>
        <w:tc>
          <w:tcPr>
            <w:tcW w:w="929" w:type="dxa"/>
            <w:shd w:val="clear" w:color="auto" w:fill="92D050"/>
            <w:vAlign w:val="center"/>
          </w:tcPr>
          <w:p w14:paraId="03B29471" w14:textId="77777777" w:rsidR="00091BF3" w:rsidRPr="00C55CFD" w:rsidRDefault="00091BF3" w:rsidP="00F64089">
            <w:pPr>
              <w:jc w:val="center"/>
              <w:rPr>
                <w:rFonts w:asciiTheme="majorHAnsi" w:hAnsiTheme="majorHAnsi"/>
                <w:sz w:val="22"/>
              </w:rPr>
            </w:pPr>
            <w:r>
              <w:rPr>
                <w:rFonts w:asciiTheme="majorHAnsi" w:hAnsiTheme="majorHAnsi"/>
                <w:sz w:val="22"/>
              </w:rPr>
              <w:t>3</w:t>
            </w:r>
          </w:p>
        </w:tc>
        <w:tc>
          <w:tcPr>
            <w:tcW w:w="921" w:type="dxa"/>
            <w:shd w:val="clear" w:color="auto" w:fill="FFFF00"/>
            <w:vAlign w:val="center"/>
          </w:tcPr>
          <w:p w14:paraId="74F5615B" w14:textId="77777777" w:rsidR="00091BF3" w:rsidRPr="00C55CFD" w:rsidRDefault="00091BF3" w:rsidP="00F64089">
            <w:pPr>
              <w:jc w:val="center"/>
              <w:rPr>
                <w:rFonts w:asciiTheme="majorHAnsi" w:hAnsiTheme="majorHAnsi"/>
                <w:sz w:val="22"/>
              </w:rPr>
            </w:pPr>
            <w:r>
              <w:rPr>
                <w:rFonts w:asciiTheme="majorHAnsi" w:hAnsiTheme="majorHAnsi"/>
                <w:sz w:val="22"/>
              </w:rPr>
              <w:t>6</w:t>
            </w:r>
          </w:p>
        </w:tc>
        <w:tc>
          <w:tcPr>
            <w:tcW w:w="1269" w:type="dxa"/>
            <w:shd w:val="clear" w:color="auto" w:fill="FFC000"/>
            <w:vAlign w:val="center"/>
          </w:tcPr>
          <w:p w14:paraId="04A4C3A4" w14:textId="77777777" w:rsidR="00091BF3" w:rsidRPr="00C55CFD" w:rsidRDefault="00091BF3" w:rsidP="00F64089">
            <w:pPr>
              <w:jc w:val="center"/>
              <w:rPr>
                <w:rFonts w:asciiTheme="majorHAnsi" w:hAnsiTheme="majorHAnsi"/>
                <w:sz w:val="22"/>
              </w:rPr>
            </w:pPr>
            <w:r>
              <w:rPr>
                <w:rFonts w:asciiTheme="majorHAnsi" w:hAnsiTheme="majorHAnsi"/>
                <w:sz w:val="22"/>
              </w:rPr>
              <w:t>9</w:t>
            </w:r>
          </w:p>
        </w:tc>
        <w:tc>
          <w:tcPr>
            <w:tcW w:w="1134" w:type="dxa"/>
            <w:shd w:val="clear" w:color="auto" w:fill="FFC000"/>
            <w:vAlign w:val="center"/>
          </w:tcPr>
          <w:p w14:paraId="3FF22D7D" w14:textId="77777777" w:rsidR="00091BF3" w:rsidRPr="00C55CFD" w:rsidRDefault="00091BF3" w:rsidP="00F64089">
            <w:pPr>
              <w:jc w:val="center"/>
              <w:rPr>
                <w:rFonts w:asciiTheme="majorHAnsi" w:hAnsiTheme="majorHAnsi"/>
                <w:sz w:val="22"/>
              </w:rPr>
            </w:pPr>
            <w:r>
              <w:rPr>
                <w:rFonts w:asciiTheme="majorHAnsi" w:hAnsiTheme="majorHAnsi"/>
                <w:sz w:val="22"/>
              </w:rPr>
              <w:t>12</w:t>
            </w:r>
          </w:p>
        </w:tc>
        <w:tc>
          <w:tcPr>
            <w:tcW w:w="1354" w:type="dxa"/>
            <w:shd w:val="clear" w:color="auto" w:fill="FF0000"/>
            <w:vAlign w:val="center"/>
          </w:tcPr>
          <w:p w14:paraId="48C7F61E" w14:textId="77777777" w:rsidR="00091BF3" w:rsidRPr="00C55CFD" w:rsidRDefault="00091BF3" w:rsidP="00F64089">
            <w:pPr>
              <w:jc w:val="center"/>
              <w:rPr>
                <w:rFonts w:asciiTheme="majorHAnsi" w:hAnsiTheme="majorHAnsi"/>
                <w:sz w:val="22"/>
              </w:rPr>
            </w:pPr>
            <w:r>
              <w:rPr>
                <w:rFonts w:asciiTheme="majorHAnsi" w:hAnsiTheme="majorHAnsi"/>
                <w:sz w:val="22"/>
              </w:rPr>
              <w:t>15</w:t>
            </w:r>
          </w:p>
        </w:tc>
      </w:tr>
      <w:tr w:rsidR="00091BF3" w:rsidRPr="00C55CFD" w14:paraId="2BAA3B7F" w14:textId="77777777" w:rsidTr="00F64089">
        <w:trPr>
          <w:trHeight w:val="685"/>
          <w:jc w:val="center"/>
        </w:trPr>
        <w:tc>
          <w:tcPr>
            <w:tcW w:w="1408" w:type="dxa"/>
            <w:vMerge/>
            <w:shd w:val="clear" w:color="auto" w:fill="D8B6D9" w:themeFill="accent6" w:themeFillTint="66"/>
            <w:vAlign w:val="center"/>
          </w:tcPr>
          <w:p w14:paraId="52554BA5" w14:textId="77777777" w:rsidR="00091BF3" w:rsidRPr="00C55CFD" w:rsidRDefault="00091BF3" w:rsidP="00F64089">
            <w:pPr>
              <w:jc w:val="both"/>
              <w:rPr>
                <w:rFonts w:asciiTheme="majorHAnsi" w:hAnsiTheme="majorHAnsi"/>
                <w:sz w:val="22"/>
              </w:rPr>
            </w:pPr>
          </w:p>
        </w:tc>
        <w:tc>
          <w:tcPr>
            <w:tcW w:w="1557" w:type="dxa"/>
            <w:vAlign w:val="center"/>
          </w:tcPr>
          <w:p w14:paraId="2D43C824" w14:textId="77777777" w:rsidR="00091BF3" w:rsidRPr="00C55CFD" w:rsidRDefault="00091BF3" w:rsidP="00F64089">
            <w:pPr>
              <w:jc w:val="center"/>
              <w:rPr>
                <w:rFonts w:asciiTheme="majorHAnsi" w:hAnsiTheme="majorHAnsi"/>
                <w:sz w:val="22"/>
              </w:rPr>
            </w:pPr>
            <w:r>
              <w:rPr>
                <w:rFonts w:asciiTheme="majorHAnsi" w:hAnsiTheme="majorHAnsi"/>
                <w:sz w:val="22"/>
              </w:rPr>
              <w:t>Minor</w:t>
            </w:r>
            <w:r>
              <w:rPr>
                <w:rFonts w:asciiTheme="majorHAnsi" w:hAnsiTheme="majorHAnsi"/>
                <w:sz w:val="22"/>
              </w:rPr>
              <w:br/>
              <w:t>(2)</w:t>
            </w:r>
          </w:p>
        </w:tc>
        <w:tc>
          <w:tcPr>
            <w:tcW w:w="929" w:type="dxa"/>
            <w:shd w:val="clear" w:color="auto" w:fill="92D050"/>
            <w:vAlign w:val="center"/>
          </w:tcPr>
          <w:p w14:paraId="1C61E6B2" w14:textId="77777777" w:rsidR="00091BF3" w:rsidRPr="00C55CFD" w:rsidRDefault="00091BF3" w:rsidP="00F64089">
            <w:pPr>
              <w:jc w:val="center"/>
              <w:rPr>
                <w:rFonts w:asciiTheme="majorHAnsi" w:hAnsiTheme="majorHAnsi"/>
                <w:sz w:val="22"/>
              </w:rPr>
            </w:pPr>
            <w:r>
              <w:rPr>
                <w:rFonts w:asciiTheme="majorHAnsi" w:hAnsiTheme="majorHAnsi"/>
                <w:sz w:val="22"/>
              </w:rPr>
              <w:t>2</w:t>
            </w:r>
          </w:p>
        </w:tc>
        <w:tc>
          <w:tcPr>
            <w:tcW w:w="921" w:type="dxa"/>
            <w:shd w:val="clear" w:color="auto" w:fill="92D050"/>
            <w:vAlign w:val="center"/>
          </w:tcPr>
          <w:p w14:paraId="72DBF76E" w14:textId="77777777" w:rsidR="00091BF3" w:rsidRPr="00C55CFD" w:rsidRDefault="00091BF3" w:rsidP="00F64089">
            <w:pPr>
              <w:jc w:val="center"/>
              <w:rPr>
                <w:rFonts w:asciiTheme="majorHAnsi" w:hAnsiTheme="majorHAnsi"/>
                <w:sz w:val="22"/>
              </w:rPr>
            </w:pPr>
            <w:r>
              <w:rPr>
                <w:rFonts w:asciiTheme="majorHAnsi" w:hAnsiTheme="majorHAnsi"/>
                <w:sz w:val="22"/>
              </w:rPr>
              <w:t>4</w:t>
            </w:r>
          </w:p>
        </w:tc>
        <w:tc>
          <w:tcPr>
            <w:tcW w:w="1269" w:type="dxa"/>
            <w:shd w:val="clear" w:color="auto" w:fill="FFFF00"/>
            <w:vAlign w:val="center"/>
          </w:tcPr>
          <w:p w14:paraId="7BB01CB6"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6</w:t>
            </w:r>
          </w:p>
        </w:tc>
        <w:tc>
          <w:tcPr>
            <w:tcW w:w="1134" w:type="dxa"/>
            <w:shd w:val="clear" w:color="auto" w:fill="FFFF00"/>
            <w:vAlign w:val="center"/>
          </w:tcPr>
          <w:p w14:paraId="2E4A65BC"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8</w:t>
            </w:r>
          </w:p>
        </w:tc>
        <w:tc>
          <w:tcPr>
            <w:tcW w:w="1354" w:type="dxa"/>
            <w:shd w:val="clear" w:color="auto" w:fill="FFC000"/>
            <w:vAlign w:val="center"/>
          </w:tcPr>
          <w:p w14:paraId="772D9B42"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10</w:t>
            </w:r>
          </w:p>
        </w:tc>
      </w:tr>
      <w:tr w:rsidR="00091BF3" w:rsidRPr="00C55CFD" w14:paraId="70EF2BA6" w14:textId="77777777" w:rsidTr="00F64089">
        <w:trPr>
          <w:trHeight w:val="685"/>
          <w:jc w:val="center"/>
        </w:trPr>
        <w:tc>
          <w:tcPr>
            <w:tcW w:w="1408" w:type="dxa"/>
            <w:vMerge/>
            <w:shd w:val="clear" w:color="auto" w:fill="D8B6D9" w:themeFill="accent6" w:themeFillTint="66"/>
            <w:vAlign w:val="center"/>
          </w:tcPr>
          <w:p w14:paraId="3CB94F2E" w14:textId="77777777" w:rsidR="00091BF3" w:rsidRPr="00C55CFD" w:rsidRDefault="00091BF3" w:rsidP="00F64089">
            <w:pPr>
              <w:jc w:val="both"/>
              <w:rPr>
                <w:rFonts w:asciiTheme="majorHAnsi" w:hAnsiTheme="majorHAnsi"/>
                <w:sz w:val="22"/>
              </w:rPr>
            </w:pPr>
          </w:p>
        </w:tc>
        <w:tc>
          <w:tcPr>
            <w:tcW w:w="1557" w:type="dxa"/>
            <w:vAlign w:val="center"/>
          </w:tcPr>
          <w:p w14:paraId="2C1F5B99" w14:textId="77777777" w:rsidR="00091BF3" w:rsidRPr="00C55CFD" w:rsidRDefault="00091BF3" w:rsidP="00F64089">
            <w:pPr>
              <w:jc w:val="center"/>
              <w:rPr>
                <w:rFonts w:asciiTheme="majorHAnsi" w:hAnsiTheme="majorHAnsi"/>
                <w:sz w:val="22"/>
              </w:rPr>
            </w:pPr>
            <w:r>
              <w:rPr>
                <w:rFonts w:asciiTheme="majorHAnsi" w:hAnsiTheme="majorHAnsi"/>
                <w:sz w:val="22"/>
              </w:rPr>
              <w:t>Insignificant</w:t>
            </w:r>
            <w:r>
              <w:rPr>
                <w:rFonts w:asciiTheme="majorHAnsi" w:hAnsiTheme="majorHAnsi"/>
                <w:sz w:val="22"/>
              </w:rPr>
              <w:br/>
              <w:t>(1)</w:t>
            </w:r>
          </w:p>
        </w:tc>
        <w:tc>
          <w:tcPr>
            <w:tcW w:w="929" w:type="dxa"/>
            <w:shd w:val="clear" w:color="auto" w:fill="92D050"/>
            <w:vAlign w:val="center"/>
          </w:tcPr>
          <w:p w14:paraId="4A09C5C9" w14:textId="77777777" w:rsidR="00091BF3" w:rsidRPr="00C55CFD" w:rsidRDefault="00091BF3" w:rsidP="00F64089">
            <w:pPr>
              <w:jc w:val="center"/>
              <w:rPr>
                <w:rFonts w:asciiTheme="majorHAnsi" w:hAnsiTheme="majorHAnsi"/>
                <w:sz w:val="22"/>
              </w:rPr>
            </w:pPr>
            <w:r>
              <w:rPr>
                <w:rFonts w:asciiTheme="majorHAnsi" w:hAnsiTheme="majorHAnsi"/>
                <w:sz w:val="22"/>
              </w:rPr>
              <w:t>1</w:t>
            </w:r>
          </w:p>
        </w:tc>
        <w:tc>
          <w:tcPr>
            <w:tcW w:w="921" w:type="dxa"/>
            <w:shd w:val="clear" w:color="auto" w:fill="92D050"/>
            <w:vAlign w:val="center"/>
          </w:tcPr>
          <w:p w14:paraId="73F59B9D" w14:textId="77777777" w:rsidR="00091BF3" w:rsidRPr="00C55CFD" w:rsidRDefault="00091BF3" w:rsidP="00F64089">
            <w:pPr>
              <w:jc w:val="center"/>
              <w:rPr>
                <w:rFonts w:asciiTheme="majorHAnsi" w:hAnsiTheme="majorHAnsi"/>
                <w:sz w:val="22"/>
              </w:rPr>
            </w:pPr>
            <w:r>
              <w:rPr>
                <w:rFonts w:asciiTheme="majorHAnsi" w:hAnsiTheme="majorHAnsi"/>
                <w:sz w:val="22"/>
              </w:rPr>
              <w:t>2</w:t>
            </w:r>
          </w:p>
        </w:tc>
        <w:tc>
          <w:tcPr>
            <w:tcW w:w="1269" w:type="dxa"/>
            <w:shd w:val="clear" w:color="auto" w:fill="92D050"/>
            <w:vAlign w:val="center"/>
          </w:tcPr>
          <w:p w14:paraId="305FCFF2"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3</w:t>
            </w:r>
          </w:p>
        </w:tc>
        <w:tc>
          <w:tcPr>
            <w:tcW w:w="1134" w:type="dxa"/>
            <w:shd w:val="clear" w:color="auto" w:fill="92D050"/>
            <w:vAlign w:val="center"/>
          </w:tcPr>
          <w:p w14:paraId="66B93EC5"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4</w:t>
            </w:r>
          </w:p>
        </w:tc>
        <w:tc>
          <w:tcPr>
            <w:tcW w:w="1354" w:type="dxa"/>
            <w:shd w:val="clear" w:color="auto" w:fill="FFFF00"/>
            <w:vAlign w:val="center"/>
          </w:tcPr>
          <w:p w14:paraId="6BA9ECD2"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5</w:t>
            </w:r>
          </w:p>
        </w:tc>
      </w:tr>
    </w:tbl>
    <w:p w14:paraId="196162CE" w14:textId="77777777" w:rsidR="00091BF3" w:rsidRDefault="00091BF3" w:rsidP="00C2425F">
      <w:pPr>
        <w:rPr>
          <w:sz w:val="22"/>
        </w:rPr>
      </w:pPr>
    </w:p>
    <w:p w14:paraId="0C9CC4D9" w14:textId="77777777" w:rsidR="00DE4AEA" w:rsidRPr="00C2425F" w:rsidRDefault="00DE4AEA" w:rsidP="00C2425F">
      <w:pPr>
        <w:rPr>
          <w:sz w:val="22"/>
        </w:rPr>
      </w:pPr>
    </w:p>
    <w:p w14:paraId="003D71EB" w14:textId="78BEA25E" w:rsidR="00750574" w:rsidRPr="00C55CFD" w:rsidRDefault="00254367" w:rsidP="00254367">
      <w:pPr>
        <w:pStyle w:val="Tablecaption"/>
        <w:jc w:val="center"/>
      </w:pPr>
      <w:r>
        <w:t>Risk Assessment Matrix</w:t>
      </w:r>
    </w:p>
    <w:p w14:paraId="5532F303" w14:textId="3D850E8E" w:rsidR="00750574" w:rsidRPr="00C55CFD" w:rsidRDefault="00DE4AEA" w:rsidP="007B38BE">
      <w:pPr>
        <w:pStyle w:val="Heading2"/>
      </w:pPr>
      <w:bookmarkStart w:id="14" w:name="_Toc454978874"/>
      <w:r>
        <w:t>the acceptabilty of risk</w:t>
      </w:r>
      <w:bookmarkEnd w:id="14"/>
    </w:p>
    <w:p w14:paraId="4FC9B4D0" w14:textId="1BCD1AC3" w:rsidR="00DE4AEA" w:rsidRDefault="00DE4AEA" w:rsidP="00750574">
      <w:pPr>
        <w:jc w:val="both"/>
        <w:rPr>
          <w:rFonts w:asciiTheme="majorHAnsi" w:hAnsiTheme="majorHAnsi"/>
          <w:sz w:val="22"/>
        </w:rPr>
      </w:pPr>
      <w:r>
        <w:rPr>
          <w:rFonts w:asciiTheme="majorHAnsi" w:hAnsiTheme="majorHAnsi"/>
          <w:sz w:val="22"/>
        </w:rPr>
        <w:t>Having developed a semi-quant</w:t>
      </w:r>
      <w:r w:rsidR="00894986">
        <w:rPr>
          <w:rFonts w:asciiTheme="majorHAnsi" w:hAnsiTheme="majorHAnsi"/>
          <w:sz w:val="22"/>
        </w:rPr>
        <w:t>it</w:t>
      </w:r>
      <w:r>
        <w:rPr>
          <w:rFonts w:asciiTheme="majorHAnsi" w:hAnsiTheme="majorHAnsi"/>
          <w:sz w:val="22"/>
        </w:rPr>
        <w:t xml:space="preserve">ative risk-rating matrix, the next step is to determine whether those risks are acceptable or not. </w:t>
      </w:r>
      <w:r w:rsidR="00091BF3">
        <w:rPr>
          <w:rFonts w:asciiTheme="majorHAnsi" w:hAnsiTheme="majorHAnsi"/>
          <w:sz w:val="22"/>
        </w:rPr>
        <w:t>RAMS</w:t>
      </w:r>
      <w:r w:rsidR="00C84FEA">
        <w:rPr>
          <w:rFonts w:asciiTheme="majorHAnsi" w:hAnsiTheme="majorHAnsi"/>
          <w:sz w:val="22"/>
        </w:rPr>
        <w:t xml:space="preserve"> specifies four</w:t>
      </w:r>
      <w:r>
        <w:rPr>
          <w:rFonts w:asciiTheme="majorHAnsi" w:hAnsiTheme="majorHAnsi"/>
          <w:sz w:val="22"/>
        </w:rPr>
        <w:t xml:space="preserve"> colour-banded levels of risk. These </w:t>
      </w:r>
      <w:proofErr w:type="gramStart"/>
      <w:r>
        <w:rPr>
          <w:rFonts w:asciiTheme="majorHAnsi" w:hAnsiTheme="majorHAnsi"/>
          <w:sz w:val="22"/>
        </w:rPr>
        <w:t>are shown</w:t>
      </w:r>
      <w:proofErr w:type="gramEnd"/>
      <w:r>
        <w:rPr>
          <w:rFonts w:asciiTheme="majorHAnsi" w:hAnsiTheme="majorHAnsi"/>
          <w:sz w:val="22"/>
        </w:rPr>
        <w:t xml:space="preserve"> in Table 5 below:</w:t>
      </w:r>
    </w:p>
    <w:p w14:paraId="5D6B0DFA" w14:textId="77777777" w:rsidR="00DE4AEA" w:rsidRDefault="00DE4AEA" w:rsidP="00750574">
      <w:pPr>
        <w:jc w:val="both"/>
        <w:rPr>
          <w:rFonts w:asciiTheme="majorHAnsi" w:hAnsiTheme="majorHAnsi"/>
          <w:sz w:val="22"/>
        </w:rPr>
      </w:pPr>
    </w:p>
    <w:tbl>
      <w:tblPr>
        <w:tblStyle w:val="TableGrid"/>
        <w:tblW w:w="0" w:type="auto"/>
        <w:tblInd w:w="108" w:type="dxa"/>
        <w:tblLook w:val="04A0" w:firstRow="1" w:lastRow="0" w:firstColumn="1" w:lastColumn="0" w:noHBand="0" w:noVBand="1"/>
      </w:tblPr>
      <w:tblGrid>
        <w:gridCol w:w="1701"/>
        <w:gridCol w:w="1560"/>
        <w:gridCol w:w="6945"/>
      </w:tblGrid>
      <w:tr w:rsidR="00091BF3" w14:paraId="01E186B5" w14:textId="77777777" w:rsidTr="00F64089">
        <w:tc>
          <w:tcPr>
            <w:tcW w:w="1701" w:type="dxa"/>
            <w:shd w:val="clear" w:color="auto" w:fill="C592C6" w:themeFill="accent6" w:themeFillTint="99"/>
          </w:tcPr>
          <w:p w14:paraId="399B6831" w14:textId="77777777" w:rsidR="00091BF3" w:rsidRDefault="00091BF3" w:rsidP="00F64089">
            <w:pPr>
              <w:jc w:val="center"/>
              <w:rPr>
                <w:rFonts w:asciiTheme="majorHAnsi" w:hAnsiTheme="majorHAnsi"/>
                <w:sz w:val="22"/>
              </w:rPr>
            </w:pPr>
            <w:r>
              <w:rPr>
                <w:rFonts w:asciiTheme="majorHAnsi" w:hAnsiTheme="majorHAnsi"/>
                <w:sz w:val="22"/>
              </w:rPr>
              <w:t>Risk Assessment Value</w:t>
            </w:r>
          </w:p>
        </w:tc>
        <w:tc>
          <w:tcPr>
            <w:tcW w:w="1560" w:type="dxa"/>
            <w:shd w:val="clear" w:color="auto" w:fill="C592C6" w:themeFill="accent6" w:themeFillTint="99"/>
          </w:tcPr>
          <w:p w14:paraId="19F8FC57" w14:textId="77777777" w:rsidR="00091BF3" w:rsidRDefault="00091BF3" w:rsidP="00F64089">
            <w:pPr>
              <w:jc w:val="center"/>
              <w:rPr>
                <w:rFonts w:asciiTheme="majorHAnsi" w:hAnsiTheme="majorHAnsi"/>
                <w:sz w:val="22"/>
              </w:rPr>
            </w:pPr>
            <w:r>
              <w:rPr>
                <w:rFonts w:asciiTheme="majorHAnsi" w:hAnsiTheme="majorHAnsi"/>
                <w:sz w:val="22"/>
              </w:rPr>
              <w:t>Risk Category</w:t>
            </w:r>
          </w:p>
        </w:tc>
        <w:tc>
          <w:tcPr>
            <w:tcW w:w="6945" w:type="dxa"/>
            <w:shd w:val="clear" w:color="auto" w:fill="C592C6" w:themeFill="accent6" w:themeFillTint="99"/>
          </w:tcPr>
          <w:p w14:paraId="7FF55597" w14:textId="77777777" w:rsidR="00091BF3" w:rsidRDefault="00091BF3" w:rsidP="00F64089">
            <w:pPr>
              <w:jc w:val="center"/>
              <w:rPr>
                <w:rFonts w:asciiTheme="majorHAnsi" w:hAnsiTheme="majorHAnsi"/>
                <w:sz w:val="22"/>
              </w:rPr>
            </w:pPr>
            <w:r>
              <w:rPr>
                <w:rFonts w:asciiTheme="majorHAnsi" w:hAnsiTheme="majorHAnsi"/>
                <w:sz w:val="22"/>
              </w:rPr>
              <w:t>Action Required</w:t>
            </w:r>
          </w:p>
        </w:tc>
      </w:tr>
      <w:tr w:rsidR="00091BF3" w14:paraId="37D67752" w14:textId="77777777" w:rsidTr="00F64089">
        <w:tc>
          <w:tcPr>
            <w:tcW w:w="1701" w:type="dxa"/>
            <w:vAlign w:val="center"/>
          </w:tcPr>
          <w:p w14:paraId="43F9832E" w14:textId="77777777" w:rsidR="00091BF3" w:rsidRDefault="00091BF3" w:rsidP="00F64089">
            <w:pPr>
              <w:jc w:val="center"/>
              <w:rPr>
                <w:rFonts w:asciiTheme="majorHAnsi" w:hAnsiTheme="majorHAnsi"/>
                <w:sz w:val="22"/>
              </w:rPr>
            </w:pPr>
            <w:r>
              <w:rPr>
                <w:rFonts w:asciiTheme="majorHAnsi" w:hAnsiTheme="majorHAnsi"/>
                <w:sz w:val="22"/>
              </w:rPr>
              <w:t>1 – 4</w:t>
            </w:r>
          </w:p>
        </w:tc>
        <w:tc>
          <w:tcPr>
            <w:tcW w:w="1560" w:type="dxa"/>
            <w:shd w:val="clear" w:color="auto" w:fill="92D050"/>
            <w:vAlign w:val="center"/>
          </w:tcPr>
          <w:p w14:paraId="562A42BF" w14:textId="77777777" w:rsidR="00091BF3" w:rsidRDefault="00091BF3" w:rsidP="00F64089">
            <w:pPr>
              <w:jc w:val="center"/>
              <w:rPr>
                <w:rFonts w:asciiTheme="majorHAnsi" w:hAnsiTheme="majorHAnsi"/>
                <w:sz w:val="22"/>
              </w:rPr>
            </w:pPr>
            <w:r>
              <w:rPr>
                <w:rFonts w:asciiTheme="majorHAnsi" w:hAnsiTheme="majorHAnsi"/>
                <w:sz w:val="22"/>
              </w:rPr>
              <w:t>Green</w:t>
            </w:r>
          </w:p>
        </w:tc>
        <w:tc>
          <w:tcPr>
            <w:tcW w:w="6945" w:type="dxa"/>
          </w:tcPr>
          <w:p w14:paraId="2E4F6B5C" w14:textId="77777777" w:rsidR="00091BF3" w:rsidRDefault="00091BF3" w:rsidP="00F64089">
            <w:pPr>
              <w:jc w:val="both"/>
              <w:rPr>
                <w:rFonts w:asciiTheme="majorHAnsi" w:hAnsiTheme="majorHAnsi"/>
                <w:sz w:val="22"/>
              </w:rPr>
            </w:pPr>
            <w:r>
              <w:rPr>
                <w:rFonts w:asciiTheme="majorHAnsi" w:hAnsiTheme="majorHAnsi"/>
                <w:sz w:val="22"/>
              </w:rPr>
              <w:t xml:space="preserve">Low risk not requiring additional risk control options unless they </w:t>
            </w:r>
            <w:proofErr w:type="gramStart"/>
            <w:r>
              <w:rPr>
                <w:rFonts w:asciiTheme="majorHAnsi" w:hAnsiTheme="majorHAnsi"/>
                <w:sz w:val="22"/>
              </w:rPr>
              <w:t>can be implemented</w:t>
            </w:r>
            <w:proofErr w:type="gramEnd"/>
            <w:r>
              <w:rPr>
                <w:rFonts w:asciiTheme="majorHAnsi" w:hAnsiTheme="majorHAnsi"/>
                <w:sz w:val="22"/>
              </w:rPr>
              <w:t xml:space="preserve"> at low cost in terms of time, money and effort.</w:t>
            </w:r>
          </w:p>
        </w:tc>
      </w:tr>
      <w:tr w:rsidR="00091BF3" w14:paraId="6F02C885" w14:textId="77777777" w:rsidTr="00F64089">
        <w:tc>
          <w:tcPr>
            <w:tcW w:w="1701" w:type="dxa"/>
            <w:vAlign w:val="center"/>
          </w:tcPr>
          <w:p w14:paraId="39AC68E5" w14:textId="77777777" w:rsidR="00091BF3" w:rsidRDefault="00091BF3" w:rsidP="00F64089">
            <w:pPr>
              <w:jc w:val="center"/>
              <w:rPr>
                <w:rFonts w:asciiTheme="majorHAnsi" w:hAnsiTheme="majorHAnsi"/>
                <w:sz w:val="22"/>
              </w:rPr>
            </w:pPr>
            <w:r>
              <w:rPr>
                <w:rFonts w:asciiTheme="majorHAnsi" w:hAnsiTheme="majorHAnsi"/>
                <w:sz w:val="22"/>
              </w:rPr>
              <w:t>5 – 8</w:t>
            </w:r>
          </w:p>
        </w:tc>
        <w:tc>
          <w:tcPr>
            <w:tcW w:w="1560" w:type="dxa"/>
            <w:shd w:val="clear" w:color="auto" w:fill="FFFF00"/>
            <w:vAlign w:val="center"/>
          </w:tcPr>
          <w:p w14:paraId="2640E672" w14:textId="77777777" w:rsidR="00091BF3" w:rsidRDefault="00091BF3" w:rsidP="00F64089">
            <w:pPr>
              <w:jc w:val="center"/>
              <w:rPr>
                <w:rFonts w:asciiTheme="majorHAnsi" w:hAnsiTheme="majorHAnsi"/>
                <w:sz w:val="22"/>
              </w:rPr>
            </w:pPr>
            <w:r>
              <w:rPr>
                <w:rFonts w:asciiTheme="majorHAnsi" w:hAnsiTheme="majorHAnsi"/>
                <w:sz w:val="22"/>
              </w:rPr>
              <w:t>Yellow</w:t>
            </w:r>
          </w:p>
        </w:tc>
        <w:tc>
          <w:tcPr>
            <w:tcW w:w="6945" w:type="dxa"/>
          </w:tcPr>
          <w:p w14:paraId="22D5614F" w14:textId="77777777" w:rsidR="00091BF3" w:rsidRDefault="00091BF3" w:rsidP="00F64089">
            <w:pPr>
              <w:jc w:val="both"/>
              <w:rPr>
                <w:rFonts w:asciiTheme="majorHAnsi" w:hAnsiTheme="majorHAnsi"/>
                <w:sz w:val="22"/>
              </w:rPr>
            </w:pPr>
            <w:r>
              <w:rPr>
                <w:rFonts w:asciiTheme="majorHAnsi" w:hAnsiTheme="majorHAnsi"/>
                <w:sz w:val="22"/>
              </w:rPr>
              <w:t xml:space="preserve">Moderate risk which must be reduced to the </w:t>
            </w:r>
            <w:r w:rsidRPr="00675766">
              <w:rPr>
                <w:rFonts w:asciiTheme="majorHAnsi" w:hAnsiTheme="majorHAnsi"/>
                <w:i/>
                <w:sz w:val="22"/>
              </w:rPr>
              <w:t>“as low as reasonably practicable”</w:t>
            </w:r>
            <w:r>
              <w:rPr>
                <w:rFonts w:asciiTheme="majorHAnsi" w:hAnsiTheme="majorHAnsi"/>
                <w:sz w:val="22"/>
              </w:rPr>
              <w:t xml:space="preserve"> (ALARP) level by the implementation of additional control options which are likely to require additional funding.</w:t>
            </w:r>
          </w:p>
        </w:tc>
      </w:tr>
      <w:tr w:rsidR="00091BF3" w14:paraId="0B2B2A15" w14:textId="77777777" w:rsidTr="00F64089">
        <w:tc>
          <w:tcPr>
            <w:tcW w:w="1701" w:type="dxa"/>
            <w:vAlign w:val="center"/>
          </w:tcPr>
          <w:p w14:paraId="58D398B1" w14:textId="77777777" w:rsidR="00091BF3" w:rsidRDefault="00091BF3" w:rsidP="00F64089">
            <w:pPr>
              <w:jc w:val="center"/>
              <w:rPr>
                <w:rFonts w:asciiTheme="majorHAnsi" w:hAnsiTheme="majorHAnsi"/>
                <w:sz w:val="22"/>
              </w:rPr>
            </w:pPr>
            <w:r>
              <w:rPr>
                <w:rFonts w:asciiTheme="majorHAnsi" w:hAnsiTheme="majorHAnsi"/>
                <w:sz w:val="22"/>
              </w:rPr>
              <w:t xml:space="preserve">9-12 </w:t>
            </w:r>
          </w:p>
        </w:tc>
        <w:tc>
          <w:tcPr>
            <w:tcW w:w="1560" w:type="dxa"/>
            <w:shd w:val="clear" w:color="auto" w:fill="FFC000"/>
            <w:vAlign w:val="center"/>
          </w:tcPr>
          <w:p w14:paraId="48959A3D" w14:textId="77777777" w:rsidR="00091BF3" w:rsidRDefault="00091BF3" w:rsidP="00F64089">
            <w:pPr>
              <w:jc w:val="center"/>
              <w:rPr>
                <w:rFonts w:asciiTheme="majorHAnsi" w:hAnsiTheme="majorHAnsi"/>
                <w:sz w:val="22"/>
              </w:rPr>
            </w:pPr>
            <w:r>
              <w:rPr>
                <w:rFonts w:asciiTheme="majorHAnsi" w:hAnsiTheme="majorHAnsi"/>
                <w:sz w:val="22"/>
              </w:rPr>
              <w:t>Amber</w:t>
            </w:r>
          </w:p>
        </w:tc>
        <w:tc>
          <w:tcPr>
            <w:tcW w:w="6945" w:type="dxa"/>
          </w:tcPr>
          <w:p w14:paraId="2E4AEB21" w14:textId="77777777" w:rsidR="00091BF3" w:rsidRDefault="00091BF3" w:rsidP="00F64089">
            <w:pPr>
              <w:jc w:val="both"/>
              <w:rPr>
                <w:rFonts w:asciiTheme="majorHAnsi" w:hAnsiTheme="majorHAnsi"/>
                <w:sz w:val="22"/>
              </w:rPr>
            </w:pPr>
            <w:r>
              <w:rPr>
                <w:rFonts w:asciiTheme="majorHAnsi" w:hAnsiTheme="majorHAnsi"/>
                <w:sz w:val="22"/>
              </w:rPr>
              <w:t xml:space="preserve">High risk for which substantial and urgent efforts must be made to reduce it to “ALARP” levels within a defined </w:t>
            </w:r>
            <w:proofErr w:type="gramStart"/>
            <w:r>
              <w:rPr>
                <w:rFonts w:asciiTheme="majorHAnsi" w:hAnsiTheme="majorHAnsi"/>
                <w:sz w:val="22"/>
              </w:rPr>
              <w:t>time period</w:t>
            </w:r>
            <w:proofErr w:type="gramEnd"/>
            <w:r>
              <w:rPr>
                <w:rFonts w:asciiTheme="majorHAnsi" w:hAnsiTheme="majorHAnsi"/>
                <w:sz w:val="22"/>
              </w:rPr>
              <w:t xml:space="preserve">. Significant funding is likely to be required and services may need to be suspended or restricted until risk control options have been actioned. </w:t>
            </w:r>
          </w:p>
        </w:tc>
      </w:tr>
      <w:tr w:rsidR="00091BF3" w14:paraId="7F052815" w14:textId="77777777" w:rsidTr="00F64089">
        <w:tc>
          <w:tcPr>
            <w:tcW w:w="1701" w:type="dxa"/>
            <w:vAlign w:val="center"/>
          </w:tcPr>
          <w:p w14:paraId="11FA19FC" w14:textId="77777777" w:rsidR="00091BF3" w:rsidRDefault="00091BF3" w:rsidP="00F64089">
            <w:pPr>
              <w:jc w:val="center"/>
              <w:rPr>
                <w:rFonts w:asciiTheme="majorHAnsi" w:hAnsiTheme="majorHAnsi"/>
                <w:sz w:val="22"/>
              </w:rPr>
            </w:pPr>
            <w:r>
              <w:rPr>
                <w:rFonts w:asciiTheme="majorHAnsi" w:hAnsiTheme="majorHAnsi"/>
                <w:sz w:val="22"/>
              </w:rPr>
              <w:t>15-25</w:t>
            </w:r>
          </w:p>
        </w:tc>
        <w:tc>
          <w:tcPr>
            <w:tcW w:w="1560" w:type="dxa"/>
            <w:shd w:val="clear" w:color="auto" w:fill="FF0000"/>
            <w:vAlign w:val="center"/>
          </w:tcPr>
          <w:p w14:paraId="42C38E6C" w14:textId="77777777" w:rsidR="00091BF3" w:rsidRDefault="00091BF3" w:rsidP="00F64089">
            <w:pPr>
              <w:jc w:val="center"/>
              <w:rPr>
                <w:rFonts w:asciiTheme="majorHAnsi" w:hAnsiTheme="majorHAnsi"/>
                <w:sz w:val="22"/>
              </w:rPr>
            </w:pPr>
            <w:r>
              <w:rPr>
                <w:rFonts w:asciiTheme="majorHAnsi" w:hAnsiTheme="majorHAnsi"/>
                <w:sz w:val="22"/>
              </w:rPr>
              <w:t>Red</w:t>
            </w:r>
          </w:p>
        </w:tc>
        <w:tc>
          <w:tcPr>
            <w:tcW w:w="6945" w:type="dxa"/>
          </w:tcPr>
          <w:p w14:paraId="633B8FB6" w14:textId="77777777" w:rsidR="00091BF3" w:rsidRDefault="00091BF3" w:rsidP="00F64089">
            <w:pPr>
              <w:jc w:val="both"/>
              <w:rPr>
                <w:rFonts w:asciiTheme="majorHAnsi" w:hAnsiTheme="majorHAnsi"/>
                <w:sz w:val="22"/>
              </w:rPr>
            </w:pPr>
            <w:r>
              <w:rPr>
                <w:rFonts w:asciiTheme="majorHAnsi" w:hAnsiTheme="majorHAnsi"/>
                <w:sz w:val="22"/>
              </w:rPr>
              <w:t xml:space="preserve">Very high and unacceptable risk for which substantial and immediate improvements are necessary. Major funding will be required and ports and waterways are likely to </w:t>
            </w:r>
            <w:proofErr w:type="gramStart"/>
            <w:r>
              <w:rPr>
                <w:rFonts w:asciiTheme="majorHAnsi" w:hAnsiTheme="majorHAnsi"/>
                <w:sz w:val="22"/>
              </w:rPr>
              <w:t>be forced</w:t>
            </w:r>
            <w:proofErr w:type="gramEnd"/>
            <w:r>
              <w:rPr>
                <w:rFonts w:asciiTheme="majorHAnsi" w:hAnsiTheme="majorHAnsi"/>
                <w:sz w:val="22"/>
              </w:rPr>
              <w:t xml:space="preserve"> to close until the risk has been reduced to an acceptable level.</w:t>
            </w:r>
          </w:p>
        </w:tc>
      </w:tr>
    </w:tbl>
    <w:p w14:paraId="226A66C8" w14:textId="77777777" w:rsidR="00091BF3" w:rsidRDefault="00091BF3" w:rsidP="00750574">
      <w:pPr>
        <w:jc w:val="both"/>
        <w:rPr>
          <w:rFonts w:asciiTheme="majorHAnsi" w:hAnsiTheme="majorHAnsi"/>
          <w:sz w:val="22"/>
        </w:rPr>
      </w:pPr>
    </w:p>
    <w:p w14:paraId="66F5DAA6" w14:textId="77777777" w:rsidR="00091BF3" w:rsidRDefault="00091BF3" w:rsidP="00750574">
      <w:pPr>
        <w:jc w:val="both"/>
        <w:rPr>
          <w:rFonts w:asciiTheme="majorHAnsi" w:hAnsiTheme="majorHAnsi"/>
          <w:sz w:val="22"/>
        </w:rPr>
      </w:pPr>
    </w:p>
    <w:p w14:paraId="00D203E6" w14:textId="77777777" w:rsidR="00091BF3" w:rsidRDefault="00091BF3" w:rsidP="00750574">
      <w:pPr>
        <w:jc w:val="both"/>
        <w:rPr>
          <w:rFonts w:asciiTheme="majorHAnsi" w:hAnsiTheme="majorHAnsi"/>
          <w:sz w:val="22"/>
        </w:rPr>
      </w:pPr>
    </w:p>
    <w:p w14:paraId="6F041E69" w14:textId="5613EDDF" w:rsidR="00DE4AEA" w:rsidRPr="00DE4AEA" w:rsidRDefault="00DE4AEA" w:rsidP="00DE4AEA">
      <w:pPr>
        <w:pStyle w:val="Tablecaption"/>
        <w:jc w:val="center"/>
      </w:pPr>
      <w:r>
        <w:t>Action Required for Risk Categories</w:t>
      </w:r>
    </w:p>
    <w:p w14:paraId="63771DCE" w14:textId="16B3CD84" w:rsidR="00DE4AEA" w:rsidRDefault="00F81A49" w:rsidP="007B38BE">
      <w:pPr>
        <w:pStyle w:val="Heading2"/>
      </w:pPr>
      <w:bookmarkStart w:id="15" w:name="_Toc454978875"/>
      <w:r>
        <w:t>Risk control options</w:t>
      </w:r>
      <w:bookmarkEnd w:id="15"/>
    </w:p>
    <w:p w14:paraId="7200FF70" w14:textId="372AF568" w:rsidR="00B5157A" w:rsidRDefault="00F81A49" w:rsidP="00F81A49">
      <w:pPr>
        <w:jc w:val="both"/>
        <w:rPr>
          <w:rFonts w:asciiTheme="majorHAnsi" w:hAnsiTheme="majorHAnsi"/>
          <w:sz w:val="22"/>
        </w:rPr>
      </w:pPr>
      <w:r w:rsidRPr="00F81A49">
        <w:rPr>
          <w:sz w:val="22"/>
        </w:rPr>
        <w:t xml:space="preserve">The objective is to identify risk control options </w:t>
      </w:r>
      <w:r w:rsidR="002F53B2">
        <w:rPr>
          <w:sz w:val="22"/>
        </w:rPr>
        <w:t xml:space="preserve">(risk mitigation measures) </w:t>
      </w:r>
      <w:r w:rsidRPr="00F81A49">
        <w:rPr>
          <w:sz w:val="22"/>
        </w:rPr>
        <w:t xml:space="preserve">for each </w:t>
      </w:r>
      <w:r w:rsidR="006B6BB1">
        <w:rPr>
          <w:sz w:val="22"/>
        </w:rPr>
        <w:t>undesirable incident</w:t>
      </w:r>
      <w:r w:rsidRPr="00F81A49">
        <w:rPr>
          <w:sz w:val="22"/>
        </w:rPr>
        <w:t xml:space="preserve"> that would, if implemented, reduce th</w:t>
      </w:r>
      <w:r w:rsidR="00971837">
        <w:rPr>
          <w:sz w:val="22"/>
        </w:rPr>
        <w:t>e</w:t>
      </w:r>
      <w:r w:rsidRPr="00F81A49">
        <w:rPr>
          <w:sz w:val="22"/>
        </w:rPr>
        <w:t xml:space="preserve"> risk to an acceptable level. </w:t>
      </w:r>
      <w:r>
        <w:rPr>
          <w:sz w:val="22"/>
        </w:rPr>
        <w:t xml:space="preserve">The process </w:t>
      </w:r>
      <w:r w:rsidR="004213A1">
        <w:rPr>
          <w:sz w:val="22"/>
        </w:rPr>
        <w:t xml:space="preserve">conducted by the user forum operating </w:t>
      </w:r>
      <w:r w:rsidR="00091BF3">
        <w:rPr>
          <w:i/>
          <w:sz w:val="22"/>
        </w:rPr>
        <w:lastRenderedPageBreak/>
        <w:t>RAMS</w:t>
      </w:r>
      <w:r w:rsidR="004213A1">
        <w:rPr>
          <w:sz w:val="22"/>
        </w:rPr>
        <w:t xml:space="preserve"> </w:t>
      </w:r>
      <w:r>
        <w:rPr>
          <w:sz w:val="22"/>
        </w:rPr>
        <w:t xml:space="preserve">is subjective, but the aim is to reach consensus on each risk control option so that the necessary arguments </w:t>
      </w:r>
      <w:proofErr w:type="gramStart"/>
      <w:r>
        <w:rPr>
          <w:sz w:val="22"/>
        </w:rPr>
        <w:t>can be put</w:t>
      </w:r>
      <w:proofErr w:type="gramEnd"/>
      <w:r>
        <w:rPr>
          <w:sz w:val="22"/>
        </w:rPr>
        <w:t xml:space="preserve"> forward to gain the funding </w:t>
      </w:r>
      <w:r w:rsidR="00971837">
        <w:rPr>
          <w:sz w:val="22"/>
        </w:rPr>
        <w:t xml:space="preserve">necessary </w:t>
      </w:r>
      <w:r>
        <w:rPr>
          <w:sz w:val="22"/>
        </w:rPr>
        <w:t xml:space="preserve">to </w:t>
      </w:r>
      <w:r w:rsidR="00971837">
        <w:rPr>
          <w:sz w:val="22"/>
        </w:rPr>
        <w:t>implement</w:t>
      </w:r>
      <w:r>
        <w:rPr>
          <w:sz w:val="22"/>
        </w:rPr>
        <w:t xml:space="preserve"> the decisions</w:t>
      </w:r>
      <w:r w:rsidR="002F53B2">
        <w:rPr>
          <w:sz w:val="22"/>
        </w:rPr>
        <w:t>.</w:t>
      </w:r>
    </w:p>
    <w:p w14:paraId="39305210" w14:textId="77777777" w:rsidR="00750574" w:rsidRPr="00C55CFD" w:rsidRDefault="00750574" w:rsidP="00750574">
      <w:pPr>
        <w:jc w:val="both"/>
      </w:pPr>
    </w:p>
    <w:p w14:paraId="24EE1B7D" w14:textId="2F66CCB4" w:rsidR="00F81A49" w:rsidRDefault="00F81A49" w:rsidP="00F81A49">
      <w:pPr>
        <w:jc w:val="both"/>
        <w:rPr>
          <w:sz w:val="22"/>
        </w:rPr>
      </w:pPr>
      <w:r>
        <w:rPr>
          <w:bCs/>
          <w:sz w:val="22"/>
        </w:rPr>
        <w:t>R</w:t>
      </w:r>
      <w:r w:rsidRPr="00C55CFD">
        <w:rPr>
          <w:bCs/>
          <w:sz w:val="22"/>
        </w:rPr>
        <w:t>isk control options</w:t>
      </w:r>
      <w:r w:rsidRPr="00C55CFD">
        <w:rPr>
          <w:sz w:val="22"/>
        </w:rPr>
        <w:t xml:space="preserve"> to reduce ris</w:t>
      </w:r>
      <w:r>
        <w:rPr>
          <w:sz w:val="22"/>
        </w:rPr>
        <w:t xml:space="preserve">k to an acceptable level </w:t>
      </w:r>
      <w:r w:rsidRPr="00C55CFD">
        <w:rPr>
          <w:sz w:val="22"/>
        </w:rPr>
        <w:t>may include</w:t>
      </w:r>
      <w:r>
        <w:rPr>
          <w:rStyle w:val="FootnoteReference"/>
          <w:sz w:val="22"/>
        </w:rPr>
        <w:footnoteReference w:id="9"/>
      </w:r>
      <w:r w:rsidRPr="00C55CFD">
        <w:rPr>
          <w:sz w:val="22"/>
        </w:rPr>
        <w:t>:</w:t>
      </w:r>
    </w:p>
    <w:p w14:paraId="65F9E813" w14:textId="77777777" w:rsidR="00A1594B" w:rsidRPr="00C55CFD" w:rsidRDefault="00A1594B" w:rsidP="00F81A49">
      <w:pPr>
        <w:jc w:val="both"/>
        <w:rPr>
          <w:sz w:val="22"/>
        </w:rPr>
      </w:pPr>
    </w:p>
    <w:p w14:paraId="5DA14CF2" w14:textId="77777777" w:rsidR="00F81A49" w:rsidRPr="00C55CFD" w:rsidRDefault="00F81A49" w:rsidP="00F81A49">
      <w:pPr>
        <w:numPr>
          <w:ilvl w:val="0"/>
          <w:numId w:val="30"/>
        </w:numPr>
        <w:spacing w:line="240" w:lineRule="auto"/>
        <w:jc w:val="both"/>
        <w:rPr>
          <w:sz w:val="22"/>
        </w:rPr>
      </w:pPr>
      <w:r w:rsidRPr="00C55CFD">
        <w:rPr>
          <w:sz w:val="22"/>
        </w:rPr>
        <w:t>Improved co-ordination and planning</w:t>
      </w:r>
    </w:p>
    <w:p w14:paraId="1011C525" w14:textId="77777777" w:rsidR="00F81A49" w:rsidRPr="00C55CFD" w:rsidRDefault="00F81A49" w:rsidP="00F81A49">
      <w:pPr>
        <w:numPr>
          <w:ilvl w:val="0"/>
          <w:numId w:val="30"/>
        </w:numPr>
        <w:spacing w:line="240" w:lineRule="auto"/>
        <w:jc w:val="both"/>
        <w:rPr>
          <w:sz w:val="22"/>
        </w:rPr>
      </w:pPr>
      <w:r w:rsidRPr="00C55CFD">
        <w:rPr>
          <w:sz w:val="22"/>
        </w:rPr>
        <w:t>Additional training and education</w:t>
      </w:r>
    </w:p>
    <w:p w14:paraId="14C4DF21" w14:textId="77777777" w:rsidR="00F81A49" w:rsidRPr="00C55CFD" w:rsidRDefault="00F81A49" w:rsidP="00F81A49">
      <w:pPr>
        <w:numPr>
          <w:ilvl w:val="0"/>
          <w:numId w:val="30"/>
        </w:numPr>
        <w:spacing w:line="240" w:lineRule="auto"/>
        <w:jc w:val="both"/>
        <w:rPr>
          <w:sz w:val="22"/>
        </w:rPr>
      </w:pPr>
      <w:r w:rsidRPr="00C55CFD">
        <w:rPr>
          <w:sz w:val="22"/>
        </w:rPr>
        <w:t>Enforcement of rules and procedures</w:t>
      </w:r>
    </w:p>
    <w:p w14:paraId="5FB0C1CA" w14:textId="7F831148" w:rsidR="00F81A49" w:rsidRDefault="00F81A49" w:rsidP="00F81A49">
      <w:pPr>
        <w:numPr>
          <w:ilvl w:val="0"/>
          <w:numId w:val="30"/>
        </w:numPr>
        <w:spacing w:line="240" w:lineRule="auto"/>
        <w:jc w:val="both"/>
        <w:rPr>
          <w:sz w:val="22"/>
        </w:rPr>
      </w:pPr>
      <w:r w:rsidRPr="00C55CFD">
        <w:rPr>
          <w:sz w:val="22"/>
        </w:rPr>
        <w:t>Improved navigation, hydrographical and meteorological information</w:t>
      </w:r>
      <w:r>
        <w:rPr>
          <w:sz w:val="22"/>
        </w:rPr>
        <w:t xml:space="preserve"> from new sources and surveys</w:t>
      </w:r>
    </w:p>
    <w:p w14:paraId="1B074331" w14:textId="77777777" w:rsidR="00F81A49" w:rsidRDefault="00F81A49" w:rsidP="00F81A49">
      <w:pPr>
        <w:numPr>
          <w:ilvl w:val="0"/>
          <w:numId w:val="30"/>
        </w:numPr>
        <w:spacing w:line="240" w:lineRule="auto"/>
        <w:jc w:val="both"/>
        <w:rPr>
          <w:sz w:val="22"/>
        </w:rPr>
      </w:pPr>
      <w:r w:rsidRPr="00C55CFD">
        <w:rPr>
          <w:sz w:val="22"/>
        </w:rPr>
        <w:t>Enhanced aids to navigation service provision</w:t>
      </w:r>
    </w:p>
    <w:p w14:paraId="00A97C5B" w14:textId="77777777" w:rsidR="00F81A49" w:rsidRPr="00C55CFD" w:rsidRDefault="00F81A49" w:rsidP="00F81A49">
      <w:pPr>
        <w:numPr>
          <w:ilvl w:val="0"/>
          <w:numId w:val="30"/>
        </w:numPr>
        <w:spacing w:line="240" w:lineRule="auto"/>
        <w:jc w:val="both"/>
        <w:rPr>
          <w:sz w:val="22"/>
        </w:rPr>
      </w:pPr>
      <w:r>
        <w:rPr>
          <w:sz w:val="22"/>
        </w:rPr>
        <w:t>Improved radio communications</w:t>
      </w:r>
    </w:p>
    <w:p w14:paraId="01146277" w14:textId="535191CC" w:rsidR="00F81A49" w:rsidRPr="00C55CFD" w:rsidRDefault="00F81A49" w:rsidP="00F81A49">
      <w:pPr>
        <w:numPr>
          <w:ilvl w:val="0"/>
          <w:numId w:val="30"/>
        </w:numPr>
        <w:spacing w:line="240" w:lineRule="auto"/>
        <w:jc w:val="both"/>
        <w:rPr>
          <w:sz w:val="22"/>
        </w:rPr>
      </w:pPr>
      <w:r w:rsidRPr="00C55CFD">
        <w:rPr>
          <w:sz w:val="22"/>
        </w:rPr>
        <w:t xml:space="preserve">Active traffic management </w:t>
      </w:r>
      <w:r>
        <w:rPr>
          <w:sz w:val="22"/>
        </w:rPr>
        <w:t>such as Vessel Traffic Services</w:t>
      </w:r>
    </w:p>
    <w:p w14:paraId="06121393" w14:textId="77777777" w:rsidR="00F81A49" w:rsidRDefault="00F81A49" w:rsidP="00F81A49">
      <w:pPr>
        <w:numPr>
          <w:ilvl w:val="0"/>
          <w:numId w:val="30"/>
        </w:numPr>
        <w:spacing w:line="240" w:lineRule="auto"/>
        <w:jc w:val="both"/>
        <w:rPr>
          <w:sz w:val="22"/>
        </w:rPr>
      </w:pPr>
      <w:r w:rsidRPr="00C55CFD">
        <w:rPr>
          <w:sz w:val="22"/>
        </w:rPr>
        <w:t>Changes to the waterway</w:t>
      </w:r>
    </w:p>
    <w:p w14:paraId="23293592" w14:textId="77777777" w:rsidR="00242300" w:rsidRDefault="00242300" w:rsidP="00242300">
      <w:pPr>
        <w:spacing w:line="240" w:lineRule="auto"/>
        <w:jc w:val="both"/>
        <w:rPr>
          <w:sz w:val="22"/>
        </w:rPr>
      </w:pPr>
    </w:p>
    <w:p w14:paraId="7EF8E28C" w14:textId="7C6699C5" w:rsidR="00242300" w:rsidRDefault="00242300" w:rsidP="007B38BE">
      <w:pPr>
        <w:pStyle w:val="Heading2"/>
      </w:pPr>
      <w:bookmarkStart w:id="16" w:name="_Toc454978876"/>
      <w:r>
        <w:t xml:space="preserve">the practical use of </w:t>
      </w:r>
      <w:r w:rsidR="00091BF3">
        <w:t>RAMS</w:t>
      </w:r>
      <w:bookmarkEnd w:id="16"/>
    </w:p>
    <w:p w14:paraId="02BB7D23" w14:textId="29393AA0" w:rsidR="00242300" w:rsidRPr="00204A58" w:rsidRDefault="00091BF3" w:rsidP="004213A1">
      <w:pPr>
        <w:pStyle w:val="BodyText"/>
        <w:jc w:val="both"/>
      </w:pPr>
      <w:r>
        <w:t>RAMS</w:t>
      </w:r>
      <w:r w:rsidR="0039120B">
        <w:t xml:space="preserve"> forms part of the syllabus for </w:t>
      </w:r>
      <w:r w:rsidR="002F53B2">
        <w:t xml:space="preserve">IALA World-Wide Academy </w:t>
      </w:r>
      <w:r w:rsidR="0039120B">
        <w:t>Level 1 AtoN managers</w:t>
      </w:r>
      <w:r w:rsidR="0039120B">
        <w:rPr>
          <w:rStyle w:val="FootnoteReference"/>
        </w:rPr>
        <w:footnoteReference w:id="10"/>
      </w:r>
      <w:r w:rsidR="0039120B">
        <w:t xml:space="preserve">. </w:t>
      </w:r>
      <w:r w:rsidR="00C648CD" w:rsidRPr="00204A58">
        <w:t>Individuals with appropriate knowledge and experience in the maritime field can acquire competency in its use within a few hours</w:t>
      </w:r>
      <w:r w:rsidR="00242300" w:rsidRPr="00204A58">
        <w:t xml:space="preserve">. It generates a number of practical risk control </w:t>
      </w:r>
      <w:proofErr w:type="gramStart"/>
      <w:r w:rsidR="00242300" w:rsidRPr="00204A58">
        <w:t>options which</w:t>
      </w:r>
      <w:proofErr w:type="gramEnd"/>
      <w:r w:rsidR="00C648CD">
        <w:t>,</w:t>
      </w:r>
      <w:r w:rsidR="00242300" w:rsidRPr="00204A58">
        <w:t xml:space="preserve"> if implemented</w:t>
      </w:r>
      <w:r w:rsidR="00C648CD">
        <w:t>,</w:t>
      </w:r>
      <w:r w:rsidR="00242300" w:rsidRPr="00204A58">
        <w:t xml:space="preserve"> could increase the level of navigational safety in the region. </w:t>
      </w:r>
    </w:p>
    <w:p w14:paraId="24F5CB46" w14:textId="3F490083" w:rsidR="00A1594B" w:rsidRDefault="00A1594B">
      <w:pPr>
        <w:spacing w:after="200" w:line="276" w:lineRule="auto"/>
        <w:rPr>
          <w:sz w:val="22"/>
        </w:rPr>
      </w:pPr>
      <w:r>
        <w:rPr>
          <w:sz w:val="22"/>
        </w:rPr>
        <w:br w:type="page"/>
      </w:r>
    </w:p>
    <w:p w14:paraId="3964F5BE" w14:textId="4FB9A807" w:rsidR="004B39E5" w:rsidRPr="00C55CFD" w:rsidRDefault="00C55CFD" w:rsidP="00FE3ACB">
      <w:pPr>
        <w:pStyle w:val="Heading1"/>
      </w:pPr>
      <w:bookmarkStart w:id="17" w:name="_Toc454978877"/>
      <w:r>
        <w:lastRenderedPageBreak/>
        <w:t xml:space="preserve">the </w:t>
      </w:r>
      <w:r w:rsidR="00091BF3">
        <w:t>RAMS</w:t>
      </w:r>
      <w:r>
        <w:t xml:space="preserve"> process</w:t>
      </w:r>
      <w:bookmarkEnd w:id="17"/>
    </w:p>
    <w:p w14:paraId="33E89AE4" w14:textId="77777777" w:rsidR="00E628EE" w:rsidRPr="00C55CFD" w:rsidRDefault="00E628EE" w:rsidP="009B2D7D">
      <w:pPr>
        <w:pStyle w:val="Heading1separatationline"/>
        <w:jc w:val="both"/>
      </w:pPr>
    </w:p>
    <w:p w14:paraId="25C000D5" w14:textId="11A4875F" w:rsidR="0004174D" w:rsidRDefault="00614BA7" w:rsidP="00614BA7">
      <w:pPr>
        <w:jc w:val="both"/>
        <w:rPr>
          <w:sz w:val="22"/>
        </w:rPr>
      </w:pPr>
      <w:bookmarkStart w:id="18" w:name="_Toc370973612"/>
      <w:r w:rsidRPr="00614BA7">
        <w:rPr>
          <w:sz w:val="22"/>
        </w:rPr>
        <w:t xml:space="preserve">The </w:t>
      </w:r>
      <w:r w:rsidR="00091BF3">
        <w:rPr>
          <w:i/>
          <w:sz w:val="22"/>
        </w:rPr>
        <w:t>RAMS</w:t>
      </w:r>
      <w:r>
        <w:rPr>
          <w:sz w:val="22"/>
        </w:rPr>
        <w:t xml:space="preserve"> process </w:t>
      </w:r>
      <w:proofErr w:type="gramStart"/>
      <w:r>
        <w:rPr>
          <w:sz w:val="22"/>
        </w:rPr>
        <w:t>is based</w:t>
      </w:r>
      <w:proofErr w:type="gramEnd"/>
      <w:r>
        <w:rPr>
          <w:sz w:val="22"/>
        </w:rPr>
        <w:t xml:space="preserve"> on a </w:t>
      </w:r>
      <w:r w:rsidRPr="00614BA7">
        <w:rPr>
          <w:sz w:val="22"/>
        </w:rPr>
        <w:t>M</w:t>
      </w:r>
      <w:r>
        <w:rPr>
          <w:sz w:val="22"/>
        </w:rPr>
        <w:t>icrosoft</w:t>
      </w:r>
      <w:r w:rsidRPr="00614BA7">
        <w:rPr>
          <w:sz w:val="22"/>
        </w:rPr>
        <w:t xml:space="preserve"> Excel™ Workbook. </w:t>
      </w:r>
      <w:r w:rsidR="00272995" w:rsidRPr="00272995">
        <w:rPr>
          <w:sz w:val="22"/>
        </w:rPr>
        <w:t>Each Com</w:t>
      </w:r>
      <w:r w:rsidR="00272995">
        <w:rPr>
          <w:sz w:val="22"/>
        </w:rPr>
        <w:t>petent Authority can adapt the W</w:t>
      </w:r>
      <w:r w:rsidR="00272995" w:rsidRPr="00272995">
        <w:rPr>
          <w:sz w:val="22"/>
        </w:rPr>
        <w:t xml:space="preserve">orkbook so that it is applicable to its own State or region.  </w:t>
      </w:r>
      <w:r w:rsidRPr="00272995">
        <w:rPr>
          <w:sz w:val="22"/>
        </w:rPr>
        <w:t>Guidance</w:t>
      </w:r>
      <w:r>
        <w:rPr>
          <w:sz w:val="22"/>
        </w:rPr>
        <w:t xml:space="preserve"> o</w:t>
      </w:r>
      <w:r w:rsidR="0004174D">
        <w:rPr>
          <w:sz w:val="22"/>
        </w:rPr>
        <w:t>n</w:t>
      </w:r>
      <w:r>
        <w:rPr>
          <w:sz w:val="22"/>
        </w:rPr>
        <w:t xml:space="preserve"> how to complete the Workbook is at Annex A to this Guideline. </w:t>
      </w:r>
    </w:p>
    <w:p w14:paraId="0145DED1" w14:textId="77777777" w:rsidR="0004174D" w:rsidRDefault="0004174D" w:rsidP="00614BA7">
      <w:pPr>
        <w:jc w:val="both"/>
        <w:rPr>
          <w:sz w:val="22"/>
        </w:rPr>
      </w:pPr>
    </w:p>
    <w:p w14:paraId="7081A1F5" w14:textId="2025ABD6" w:rsidR="0004174D" w:rsidRDefault="0004174D" w:rsidP="00614BA7">
      <w:pPr>
        <w:jc w:val="both"/>
        <w:rPr>
          <w:sz w:val="22"/>
        </w:rPr>
      </w:pPr>
      <w:r>
        <w:rPr>
          <w:sz w:val="22"/>
        </w:rPr>
        <w:t xml:space="preserve">The first step in the </w:t>
      </w:r>
      <w:r w:rsidR="00091BF3">
        <w:rPr>
          <w:i/>
          <w:sz w:val="22"/>
        </w:rPr>
        <w:t>RAMS</w:t>
      </w:r>
      <w:r>
        <w:rPr>
          <w:sz w:val="22"/>
        </w:rPr>
        <w:t xml:space="preserve"> process is to define zones (or</w:t>
      </w:r>
      <w:r w:rsidRPr="00614BA7">
        <w:rPr>
          <w:sz w:val="22"/>
        </w:rPr>
        <w:t xml:space="preserve"> </w:t>
      </w:r>
      <w:r>
        <w:rPr>
          <w:sz w:val="22"/>
        </w:rPr>
        <w:t xml:space="preserve">regions) in which </w:t>
      </w:r>
      <w:r w:rsidRPr="003D592E">
        <w:rPr>
          <w:sz w:val="22"/>
        </w:rPr>
        <w:t>the environmental conditions, volume of traffic and degree of risk are similar</w:t>
      </w:r>
      <w:r>
        <w:rPr>
          <w:sz w:val="22"/>
        </w:rPr>
        <w:t>. The second step is to identify all possible stakeholders in each zone before gathering the statistical data to complete the process.</w:t>
      </w:r>
      <w:r w:rsidR="00306242">
        <w:rPr>
          <w:sz w:val="22"/>
        </w:rPr>
        <w:t xml:space="preserve"> </w:t>
      </w:r>
      <w:r w:rsidR="00306242" w:rsidRPr="003D592E">
        <w:rPr>
          <w:sz w:val="22"/>
        </w:rPr>
        <w:t xml:space="preserve">The principle that should apply </w:t>
      </w:r>
      <w:r w:rsidR="00306242">
        <w:rPr>
          <w:sz w:val="22"/>
        </w:rPr>
        <w:t xml:space="preserve">throughout the </w:t>
      </w:r>
      <w:r w:rsidR="00091BF3">
        <w:rPr>
          <w:i/>
          <w:sz w:val="22"/>
        </w:rPr>
        <w:t>RAMS</w:t>
      </w:r>
      <w:r w:rsidR="00306242">
        <w:rPr>
          <w:sz w:val="22"/>
        </w:rPr>
        <w:t xml:space="preserve"> process </w:t>
      </w:r>
      <w:r w:rsidR="00306242" w:rsidRPr="003D592E">
        <w:rPr>
          <w:sz w:val="22"/>
        </w:rPr>
        <w:t xml:space="preserve">is that the risk </w:t>
      </w:r>
      <w:proofErr w:type="gramStart"/>
      <w:r w:rsidR="00306242" w:rsidRPr="003D592E">
        <w:rPr>
          <w:sz w:val="22"/>
        </w:rPr>
        <w:t>should be based</w:t>
      </w:r>
      <w:proofErr w:type="gramEnd"/>
      <w:r w:rsidR="00306242" w:rsidRPr="003D592E">
        <w:rPr>
          <w:sz w:val="22"/>
        </w:rPr>
        <w:t xml:space="preserve"> on the </w:t>
      </w:r>
      <w:r w:rsidR="00306242" w:rsidRPr="002E2287">
        <w:rPr>
          <w:b/>
          <w:i/>
          <w:sz w:val="22"/>
        </w:rPr>
        <w:t xml:space="preserve">worst possible scenario </w:t>
      </w:r>
      <w:r w:rsidR="00306242" w:rsidRPr="00306242">
        <w:rPr>
          <w:sz w:val="22"/>
        </w:rPr>
        <w:t>in each zone on any one day</w:t>
      </w:r>
      <w:r w:rsidR="00306242">
        <w:rPr>
          <w:sz w:val="22"/>
        </w:rPr>
        <w:t>.</w:t>
      </w:r>
    </w:p>
    <w:p w14:paraId="05601910" w14:textId="77777777" w:rsidR="0004174D" w:rsidRDefault="0004174D" w:rsidP="00614BA7">
      <w:pPr>
        <w:jc w:val="both"/>
        <w:rPr>
          <w:sz w:val="22"/>
        </w:rPr>
      </w:pPr>
    </w:p>
    <w:p w14:paraId="5BFE9557" w14:textId="27D04445" w:rsidR="00614BA7" w:rsidRPr="00614BA7" w:rsidRDefault="00614BA7" w:rsidP="00614BA7">
      <w:pPr>
        <w:jc w:val="both"/>
        <w:rPr>
          <w:sz w:val="22"/>
        </w:rPr>
      </w:pPr>
      <w:r w:rsidRPr="00614BA7">
        <w:rPr>
          <w:sz w:val="22"/>
        </w:rPr>
        <w:t xml:space="preserve">The Workbook comprises </w:t>
      </w:r>
      <w:r w:rsidR="0001556E">
        <w:rPr>
          <w:sz w:val="22"/>
        </w:rPr>
        <w:t>four</w:t>
      </w:r>
      <w:r w:rsidRPr="00614BA7">
        <w:rPr>
          <w:sz w:val="22"/>
        </w:rPr>
        <w:t xml:space="preserve"> worksheets:</w:t>
      </w:r>
    </w:p>
    <w:p w14:paraId="50B409EA" w14:textId="463C5BE3"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Stakeholder w</w:t>
      </w:r>
      <w:r w:rsidR="00614BA7" w:rsidRPr="00F148C3">
        <w:rPr>
          <w:rFonts w:asciiTheme="minorHAnsi" w:hAnsiTheme="minorHAnsi"/>
          <w:sz w:val="22"/>
          <w:szCs w:val="22"/>
        </w:rPr>
        <w:t>orksheet</w:t>
      </w:r>
    </w:p>
    <w:p w14:paraId="25ED31A6" w14:textId="3D5C7C24"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Statistical data w</w:t>
      </w:r>
      <w:r w:rsidR="00614BA7" w:rsidRPr="00F148C3">
        <w:rPr>
          <w:rFonts w:asciiTheme="minorHAnsi" w:hAnsiTheme="minorHAnsi"/>
          <w:sz w:val="22"/>
          <w:szCs w:val="22"/>
        </w:rPr>
        <w:t>orksheet</w:t>
      </w:r>
    </w:p>
    <w:p w14:paraId="17966667" w14:textId="5158747F" w:rsidR="00614BA7" w:rsidRDefault="00614BA7" w:rsidP="00614BA7">
      <w:pPr>
        <w:pStyle w:val="ListParagraph"/>
        <w:numPr>
          <w:ilvl w:val="1"/>
          <w:numId w:val="33"/>
        </w:numPr>
        <w:jc w:val="both"/>
        <w:rPr>
          <w:rFonts w:asciiTheme="minorHAnsi" w:hAnsiTheme="minorHAnsi"/>
          <w:sz w:val="22"/>
          <w:szCs w:val="22"/>
        </w:rPr>
      </w:pPr>
      <w:r w:rsidRPr="009E6477">
        <w:rPr>
          <w:rFonts w:asciiTheme="minorHAnsi" w:hAnsiTheme="minorHAnsi"/>
          <w:sz w:val="22"/>
          <w:szCs w:val="22"/>
        </w:rPr>
        <w:t>Risk</w:t>
      </w:r>
      <w:r w:rsidR="0004174D">
        <w:rPr>
          <w:rFonts w:asciiTheme="minorHAnsi" w:hAnsiTheme="minorHAnsi"/>
          <w:sz w:val="22"/>
          <w:szCs w:val="22"/>
        </w:rPr>
        <w:t xml:space="preserve"> </w:t>
      </w:r>
      <w:r w:rsidR="0001556E">
        <w:rPr>
          <w:rFonts w:asciiTheme="minorHAnsi" w:hAnsiTheme="minorHAnsi"/>
          <w:sz w:val="22"/>
          <w:szCs w:val="22"/>
        </w:rPr>
        <w:t>matrix w</w:t>
      </w:r>
      <w:r w:rsidRPr="009E6477">
        <w:rPr>
          <w:rFonts w:asciiTheme="minorHAnsi" w:hAnsiTheme="minorHAnsi"/>
          <w:sz w:val="22"/>
          <w:szCs w:val="22"/>
        </w:rPr>
        <w:t>orksheet</w:t>
      </w:r>
    </w:p>
    <w:p w14:paraId="4979F9FD" w14:textId="67782E2F" w:rsidR="0001556E"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Risk control options worksheet</w:t>
      </w:r>
    </w:p>
    <w:p w14:paraId="05B4D1AD" w14:textId="77777777" w:rsidR="00614BA7" w:rsidRPr="000F1834" w:rsidRDefault="00614BA7" w:rsidP="00614BA7">
      <w:pPr>
        <w:pStyle w:val="ListParagraph"/>
        <w:ind w:left="1080"/>
        <w:jc w:val="both"/>
        <w:rPr>
          <w:rFonts w:asciiTheme="minorHAnsi" w:hAnsiTheme="minorHAnsi"/>
          <w:sz w:val="22"/>
          <w:szCs w:val="22"/>
        </w:rPr>
      </w:pPr>
    </w:p>
    <w:p w14:paraId="42C6E515" w14:textId="77777777" w:rsidR="00C648CD" w:rsidRDefault="001C7729" w:rsidP="00C55CFD">
      <w:pPr>
        <w:jc w:val="both"/>
        <w:rPr>
          <w:sz w:val="22"/>
        </w:rPr>
      </w:pPr>
      <w:r>
        <w:rPr>
          <w:sz w:val="22"/>
        </w:rPr>
        <w:t xml:space="preserve">Worksheet A is a </w:t>
      </w:r>
      <w:r w:rsidRPr="00030F29">
        <w:rPr>
          <w:sz w:val="22"/>
        </w:rPr>
        <w:t xml:space="preserve">stand-alone document to </w:t>
      </w:r>
      <w:proofErr w:type="gramStart"/>
      <w:r w:rsidRPr="00030F29">
        <w:rPr>
          <w:sz w:val="22"/>
        </w:rPr>
        <w:t>be completed</w:t>
      </w:r>
      <w:proofErr w:type="gramEnd"/>
      <w:r w:rsidRPr="00030F29">
        <w:rPr>
          <w:sz w:val="22"/>
        </w:rPr>
        <w:t xml:space="preserve"> by the Competent Authority</w:t>
      </w:r>
      <w:r w:rsidR="004213A1">
        <w:rPr>
          <w:sz w:val="22"/>
        </w:rPr>
        <w:t xml:space="preserve"> or user forum</w:t>
      </w:r>
      <w:r>
        <w:rPr>
          <w:sz w:val="22"/>
        </w:rPr>
        <w:t>.</w:t>
      </w:r>
      <w:r w:rsidRPr="00030F29">
        <w:rPr>
          <w:sz w:val="22"/>
        </w:rPr>
        <w:t xml:space="preserve"> </w:t>
      </w:r>
      <w:r w:rsidR="0004174D">
        <w:rPr>
          <w:sz w:val="22"/>
        </w:rPr>
        <w:t>W</w:t>
      </w:r>
      <w:r w:rsidR="00272995" w:rsidRPr="0004174D">
        <w:rPr>
          <w:sz w:val="22"/>
        </w:rPr>
        <w:t xml:space="preserve">orksheet </w:t>
      </w:r>
      <w:r w:rsidR="0004174D">
        <w:rPr>
          <w:sz w:val="22"/>
        </w:rPr>
        <w:t xml:space="preserve">B </w:t>
      </w:r>
      <w:proofErr w:type="gramStart"/>
      <w:r w:rsidR="0004174D">
        <w:rPr>
          <w:sz w:val="22"/>
        </w:rPr>
        <w:t xml:space="preserve">is </w:t>
      </w:r>
      <w:r w:rsidR="00272995" w:rsidRPr="0004174D">
        <w:rPr>
          <w:sz w:val="22"/>
        </w:rPr>
        <w:t>used</w:t>
      </w:r>
      <w:proofErr w:type="gramEnd"/>
      <w:r w:rsidR="00272995" w:rsidRPr="0004174D">
        <w:rPr>
          <w:sz w:val="22"/>
        </w:rPr>
        <w:t xml:space="preserve"> to compile statistical data for a specified region. This provides </w:t>
      </w:r>
      <w:r>
        <w:rPr>
          <w:sz w:val="22"/>
        </w:rPr>
        <w:t>the</w:t>
      </w:r>
      <w:r w:rsidR="00272995" w:rsidRPr="0004174D">
        <w:rPr>
          <w:sz w:val="22"/>
        </w:rPr>
        <w:t xml:space="preserve"> total number of AtoN in the zone; safe minimum depth(s); the combined effect of wind and tidal flow</w:t>
      </w:r>
      <w:proofErr w:type="gramStart"/>
      <w:r w:rsidR="00272995" w:rsidRPr="0004174D">
        <w:rPr>
          <w:sz w:val="22"/>
        </w:rPr>
        <w:t>;</w:t>
      </w:r>
      <w:proofErr w:type="gramEnd"/>
      <w:r w:rsidR="00272995" w:rsidRPr="0004174D">
        <w:rPr>
          <w:sz w:val="22"/>
        </w:rPr>
        <w:t xml:space="preserve"> the maximum predicted number of “large” and “small” vessels in the zone at any one time and subjective assessments of human and political factors.</w:t>
      </w:r>
      <w:r w:rsidR="0004174D">
        <w:rPr>
          <w:sz w:val="22"/>
        </w:rPr>
        <w:t xml:space="preserve"> </w:t>
      </w:r>
    </w:p>
    <w:p w14:paraId="703CBAAD" w14:textId="42ED188F" w:rsidR="00C648CD" w:rsidRDefault="00CE2939" w:rsidP="00C55CFD">
      <w:pPr>
        <w:jc w:val="both"/>
        <w:rPr>
          <w:sz w:val="22"/>
        </w:rPr>
      </w:pPr>
      <w:r>
        <w:rPr>
          <w:sz w:val="22"/>
        </w:rPr>
        <w:t>Relevant data</w:t>
      </w:r>
      <w:r w:rsidR="009F42AA">
        <w:rPr>
          <w:sz w:val="22"/>
        </w:rPr>
        <w:t xml:space="preserve"> </w:t>
      </w:r>
      <w:proofErr w:type="gramStart"/>
      <w:r w:rsidR="009F42AA">
        <w:rPr>
          <w:sz w:val="22"/>
        </w:rPr>
        <w:t>is transferred</w:t>
      </w:r>
      <w:proofErr w:type="gramEnd"/>
      <w:r w:rsidR="009F42AA">
        <w:rPr>
          <w:sz w:val="22"/>
        </w:rPr>
        <w:t xml:space="preserve"> automatically to Worksheet C where the stakeholders conducti</w:t>
      </w:r>
      <w:r w:rsidR="0004174D">
        <w:rPr>
          <w:sz w:val="22"/>
        </w:rPr>
        <w:t xml:space="preserve">ng the </w:t>
      </w:r>
      <w:r w:rsidR="00091BF3">
        <w:rPr>
          <w:i/>
          <w:sz w:val="22"/>
        </w:rPr>
        <w:t>RAMS</w:t>
      </w:r>
      <w:r w:rsidR="0004174D">
        <w:rPr>
          <w:sz w:val="22"/>
        </w:rPr>
        <w:t xml:space="preserve"> analysis allocate</w:t>
      </w:r>
      <w:r w:rsidR="009F42AA">
        <w:rPr>
          <w:sz w:val="22"/>
        </w:rPr>
        <w:t xml:space="preserve"> </w:t>
      </w:r>
      <w:r w:rsidR="0004174D" w:rsidRPr="0004174D">
        <w:rPr>
          <w:sz w:val="22"/>
        </w:rPr>
        <w:t xml:space="preserve">subjective </w:t>
      </w:r>
      <w:r w:rsidR="0004174D">
        <w:rPr>
          <w:sz w:val="22"/>
        </w:rPr>
        <w:t xml:space="preserve">(qualitative) </w:t>
      </w:r>
      <w:r w:rsidR="009F42AA">
        <w:rPr>
          <w:sz w:val="22"/>
        </w:rPr>
        <w:t xml:space="preserve">probability </w:t>
      </w:r>
      <w:r w:rsidR="00B11263">
        <w:rPr>
          <w:sz w:val="22"/>
        </w:rPr>
        <w:t xml:space="preserve">(Section 1) </w:t>
      </w:r>
      <w:r w:rsidR="009F42AA">
        <w:rPr>
          <w:sz w:val="22"/>
        </w:rPr>
        <w:t xml:space="preserve">and impact </w:t>
      </w:r>
      <w:r w:rsidR="00B11263">
        <w:rPr>
          <w:sz w:val="22"/>
        </w:rPr>
        <w:t xml:space="preserve">(Section 2) </w:t>
      </w:r>
      <w:r w:rsidR="009F42AA">
        <w:rPr>
          <w:sz w:val="22"/>
        </w:rPr>
        <w:t xml:space="preserve">scores to all potential </w:t>
      </w:r>
      <w:r>
        <w:rPr>
          <w:sz w:val="22"/>
        </w:rPr>
        <w:t>undesirable incidents</w:t>
      </w:r>
      <w:r w:rsidR="0001556E">
        <w:rPr>
          <w:sz w:val="22"/>
        </w:rPr>
        <w:t xml:space="preserve">. These scores </w:t>
      </w:r>
      <w:proofErr w:type="gramStart"/>
      <w:r w:rsidR="0001556E">
        <w:rPr>
          <w:sz w:val="22"/>
        </w:rPr>
        <w:t>are then</w:t>
      </w:r>
      <w:r w:rsidR="00B11263">
        <w:rPr>
          <w:sz w:val="22"/>
        </w:rPr>
        <w:t xml:space="preserve"> used</w:t>
      </w:r>
      <w:proofErr w:type="gramEnd"/>
      <w:r w:rsidR="00B11263">
        <w:rPr>
          <w:sz w:val="22"/>
        </w:rPr>
        <w:t xml:space="preserve"> to generate risk level values in Section 3 of Worksheet C</w:t>
      </w:r>
      <w:r w:rsidR="0001556E">
        <w:rPr>
          <w:sz w:val="22"/>
        </w:rPr>
        <w:t xml:space="preserve">. </w:t>
      </w:r>
    </w:p>
    <w:p w14:paraId="169372FA" w14:textId="64D278E7" w:rsidR="009F42AA" w:rsidRDefault="0001556E" w:rsidP="00C55CFD">
      <w:pPr>
        <w:jc w:val="both"/>
        <w:rPr>
          <w:sz w:val="22"/>
        </w:rPr>
      </w:pPr>
      <w:r>
        <w:rPr>
          <w:sz w:val="22"/>
        </w:rPr>
        <w:t>The user group then decide</w:t>
      </w:r>
      <w:r w:rsidR="00A62D82">
        <w:rPr>
          <w:sz w:val="22"/>
        </w:rPr>
        <w:t>s</w:t>
      </w:r>
      <w:r w:rsidR="009F42AA">
        <w:rPr>
          <w:sz w:val="22"/>
        </w:rPr>
        <w:t xml:space="preserve"> on the </w:t>
      </w:r>
      <w:r w:rsidR="00FC6CF2">
        <w:rPr>
          <w:sz w:val="22"/>
        </w:rPr>
        <w:t xml:space="preserve">overarching </w:t>
      </w:r>
      <w:r w:rsidR="009F42AA">
        <w:rPr>
          <w:sz w:val="22"/>
        </w:rPr>
        <w:t xml:space="preserve">risk control options </w:t>
      </w:r>
      <w:r w:rsidR="005534F1">
        <w:rPr>
          <w:sz w:val="22"/>
        </w:rPr>
        <w:t xml:space="preserve">necessary </w:t>
      </w:r>
      <w:r w:rsidR="009F42AA">
        <w:rPr>
          <w:sz w:val="22"/>
        </w:rPr>
        <w:t>to mitigate risk to the “ALARP” level.</w:t>
      </w:r>
      <w:r w:rsidR="00B11263">
        <w:rPr>
          <w:sz w:val="22"/>
        </w:rPr>
        <w:t xml:space="preserve"> Worksheet D </w:t>
      </w:r>
      <w:proofErr w:type="gramStart"/>
      <w:r w:rsidR="00B11263">
        <w:rPr>
          <w:sz w:val="22"/>
        </w:rPr>
        <w:t>can be used</w:t>
      </w:r>
      <w:proofErr w:type="gramEnd"/>
      <w:r w:rsidR="00B11263">
        <w:rPr>
          <w:sz w:val="22"/>
        </w:rPr>
        <w:t xml:space="preserve"> to determine specific risk control options for each type of hazard in each undesirable incident scenario.</w:t>
      </w:r>
    </w:p>
    <w:p w14:paraId="078BED7A" w14:textId="77777777" w:rsidR="009F42AA" w:rsidRDefault="009F42AA" w:rsidP="00C55CFD">
      <w:pPr>
        <w:jc w:val="both"/>
        <w:rPr>
          <w:sz w:val="22"/>
        </w:rPr>
      </w:pPr>
    </w:p>
    <w:p w14:paraId="173D2645" w14:textId="0914BC12" w:rsidR="00C55CFD" w:rsidRDefault="00091BF3" w:rsidP="00C55CFD">
      <w:pPr>
        <w:jc w:val="both"/>
        <w:rPr>
          <w:sz w:val="22"/>
        </w:rPr>
      </w:pPr>
      <w:r>
        <w:rPr>
          <w:sz w:val="22"/>
        </w:rPr>
        <w:t>RAMS</w:t>
      </w:r>
      <w:r w:rsidR="00C55CFD" w:rsidRPr="00C55CFD">
        <w:rPr>
          <w:sz w:val="22"/>
        </w:rPr>
        <w:t xml:space="preserve"> uses the same risk management process set out in IALA Guideline 1018. This is:</w:t>
      </w:r>
    </w:p>
    <w:p w14:paraId="678FCC59" w14:textId="77777777" w:rsidR="001C7729" w:rsidRPr="00C55CFD" w:rsidRDefault="001C7729" w:rsidP="00C55CFD">
      <w:pPr>
        <w:jc w:val="both"/>
        <w:rPr>
          <w:sz w:val="22"/>
        </w:rPr>
      </w:pPr>
    </w:p>
    <w:p w14:paraId="2F47CECC" w14:textId="1FF1E429" w:rsidR="00C55CFD" w:rsidRPr="00C55CFD" w:rsidRDefault="00C55CFD" w:rsidP="00C55CFD">
      <w:pPr>
        <w:numPr>
          <w:ilvl w:val="0"/>
          <w:numId w:val="30"/>
        </w:numPr>
        <w:spacing w:line="240" w:lineRule="auto"/>
        <w:jc w:val="both"/>
        <w:rPr>
          <w:sz w:val="22"/>
        </w:rPr>
      </w:pPr>
      <w:r w:rsidRPr="00C55CFD">
        <w:rPr>
          <w:sz w:val="22"/>
        </w:rPr>
        <w:t>Assess the theoretical risk in existing or planned restricted waterways</w:t>
      </w:r>
      <w:r>
        <w:rPr>
          <w:sz w:val="22"/>
        </w:rPr>
        <w:t>, traffic choke points</w:t>
      </w:r>
      <w:r w:rsidRPr="00C55CFD">
        <w:rPr>
          <w:sz w:val="22"/>
        </w:rPr>
        <w:t xml:space="preserve"> and ports</w:t>
      </w:r>
    </w:p>
    <w:p w14:paraId="70D522B3" w14:textId="02610BB2" w:rsidR="00C55CFD" w:rsidRPr="00C55CFD" w:rsidRDefault="00C55CFD" w:rsidP="00C55CFD">
      <w:pPr>
        <w:numPr>
          <w:ilvl w:val="0"/>
          <w:numId w:val="30"/>
        </w:numPr>
        <w:spacing w:line="240" w:lineRule="auto"/>
        <w:jc w:val="both"/>
        <w:rPr>
          <w:sz w:val="22"/>
        </w:rPr>
      </w:pPr>
      <w:r w:rsidRPr="00C55CFD">
        <w:rPr>
          <w:sz w:val="22"/>
        </w:rPr>
        <w:t xml:space="preserve">Compare </w:t>
      </w:r>
      <w:r w:rsidR="00933B0A">
        <w:rPr>
          <w:sz w:val="22"/>
        </w:rPr>
        <w:t>the risk</w:t>
      </w:r>
      <w:r w:rsidRPr="00C55CFD">
        <w:rPr>
          <w:sz w:val="22"/>
        </w:rPr>
        <w:t xml:space="preserve"> with risk levels which are acceptable </w:t>
      </w:r>
      <w:r>
        <w:rPr>
          <w:sz w:val="22"/>
        </w:rPr>
        <w:t>to</w:t>
      </w:r>
      <w:r w:rsidRPr="00C55CFD">
        <w:rPr>
          <w:sz w:val="22"/>
        </w:rPr>
        <w:t xml:space="preserve"> the Competent Authority and stakeholders</w:t>
      </w:r>
      <w:r w:rsidR="00341F22">
        <w:rPr>
          <w:sz w:val="22"/>
        </w:rPr>
        <w:t xml:space="preserve"> who form the user forum</w:t>
      </w:r>
    </w:p>
    <w:p w14:paraId="3BA12EE1" w14:textId="3B53FA73" w:rsidR="00C55CFD" w:rsidRPr="00C55CFD" w:rsidRDefault="0004174D" w:rsidP="00C55CFD">
      <w:pPr>
        <w:numPr>
          <w:ilvl w:val="0"/>
          <w:numId w:val="30"/>
        </w:numPr>
        <w:tabs>
          <w:tab w:val="num" w:pos="720"/>
        </w:tabs>
        <w:spacing w:line="240" w:lineRule="auto"/>
        <w:jc w:val="both"/>
        <w:rPr>
          <w:sz w:val="22"/>
        </w:rPr>
      </w:pPr>
      <w:r>
        <w:rPr>
          <w:sz w:val="22"/>
        </w:rPr>
        <w:t>Consider</w:t>
      </w:r>
      <w:r w:rsidR="00C55CFD" w:rsidRPr="00C55CFD">
        <w:rPr>
          <w:sz w:val="22"/>
        </w:rPr>
        <w:t>:</w:t>
      </w:r>
    </w:p>
    <w:p w14:paraId="31903F56" w14:textId="77777777" w:rsidR="00C55CFD" w:rsidRPr="00C55CFD" w:rsidRDefault="00C55CFD" w:rsidP="007E701A">
      <w:pPr>
        <w:numPr>
          <w:ilvl w:val="1"/>
          <w:numId w:val="31"/>
        </w:numPr>
        <w:spacing w:line="240" w:lineRule="auto"/>
        <w:jc w:val="both"/>
        <w:rPr>
          <w:sz w:val="22"/>
        </w:rPr>
      </w:pPr>
      <w:r w:rsidRPr="00C55CFD">
        <w:rPr>
          <w:sz w:val="22"/>
        </w:rPr>
        <w:t>Vessel handling and conditions - e.g. Under Keel Clearance</w:t>
      </w:r>
    </w:p>
    <w:p w14:paraId="05DA98AB" w14:textId="77777777" w:rsidR="00C55CFD" w:rsidRPr="00C55CFD" w:rsidRDefault="00C55CFD" w:rsidP="007E701A">
      <w:pPr>
        <w:numPr>
          <w:ilvl w:val="1"/>
          <w:numId w:val="31"/>
        </w:numPr>
        <w:spacing w:line="240" w:lineRule="auto"/>
        <w:jc w:val="both"/>
        <w:rPr>
          <w:sz w:val="22"/>
        </w:rPr>
      </w:pPr>
      <w:r w:rsidRPr="00C55CFD">
        <w:rPr>
          <w:sz w:val="22"/>
        </w:rPr>
        <w:t>Traffic density and conditions</w:t>
      </w:r>
    </w:p>
    <w:p w14:paraId="2E1F841B" w14:textId="69A33B67" w:rsidR="00C55CFD" w:rsidRPr="00C55CFD" w:rsidRDefault="001C7729" w:rsidP="007E701A">
      <w:pPr>
        <w:numPr>
          <w:ilvl w:val="1"/>
          <w:numId w:val="31"/>
        </w:numPr>
        <w:spacing w:line="240" w:lineRule="auto"/>
        <w:jc w:val="both"/>
        <w:rPr>
          <w:sz w:val="22"/>
        </w:rPr>
      </w:pPr>
      <w:r>
        <w:rPr>
          <w:sz w:val="22"/>
        </w:rPr>
        <w:t>Existing n</w:t>
      </w:r>
      <w:r w:rsidR="00C55CFD" w:rsidRPr="00C55CFD">
        <w:rPr>
          <w:sz w:val="22"/>
        </w:rPr>
        <w:t>avigational and waterway conditions</w:t>
      </w:r>
    </w:p>
    <w:p w14:paraId="0A1BCB31" w14:textId="77777777" w:rsidR="00C55CFD" w:rsidRDefault="00C55CFD" w:rsidP="007E701A">
      <w:pPr>
        <w:numPr>
          <w:ilvl w:val="1"/>
          <w:numId w:val="31"/>
        </w:numPr>
        <w:tabs>
          <w:tab w:val="num" w:pos="1440"/>
        </w:tabs>
        <w:spacing w:line="240" w:lineRule="auto"/>
        <w:jc w:val="both"/>
        <w:rPr>
          <w:sz w:val="22"/>
        </w:rPr>
      </w:pPr>
      <w:r w:rsidRPr="00C55CFD">
        <w:rPr>
          <w:sz w:val="22"/>
        </w:rPr>
        <w:t>Immediate and subsequent consequences of a maritime accident</w:t>
      </w:r>
    </w:p>
    <w:p w14:paraId="3820B1B7" w14:textId="77777777" w:rsidR="00C55CFD" w:rsidRPr="00C55CFD" w:rsidRDefault="00C55CFD" w:rsidP="00C55CFD">
      <w:pPr>
        <w:jc w:val="both"/>
        <w:rPr>
          <w:sz w:val="22"/>
        </w:rPr>
      </w:pPr>
    </w:p>
    <w:p w14:paraId="594E8D8C" w14:textId="005F97A2" w:rsidR="00C55CFD" w:rsidRPr="00C55CFD" w:rsidRDefault="00C55CFD" w:rsidP="00C55CFD">
      <w:pPr>
        <w:jc w:val="both"/>
        <w:rPr>
          <w:sz w:val="22"/>
        </w:rPr>
      </w:pPr>
      <w:r w:rsidRPr="00C55CFD">
        <w:rPr>
          <w:sz w:val="22"/>
        </w:rPr>
        <w:t xml:space="preserve">The process </w:t>
      </w:r>
      <w:proofErr w:type="gramStart"/>
      <w:r w:rsidR="007E701A">
        <w:rPr>
          <w:sz w:val="22"/>
        </w:rPr>
        <w:t>is</w:t>
      </w:r>
      <w:r w:rsidRPr="00C55CFD">
        <w:rPr>
          <w:sz w:val="22"/>
        </w:rPr>
        <w:t xml:space="preserve"> then repeated</w:t>
      </w:r>
      <w:proofErr w:type="gramEnd"/>
      <w:r w:rsidRPr="00C55CFD">
        <w:rPr>
          <w:sz w:val="22"/>
        </w:rPr>
        <w:t xml:space="preserve"> to </w:t>
      </w:r>
      <w:r w:rsidR="00933B0A">
        <w:rPr>
          <w:sz w:val="22"/>
        </w:rPr>
        <w:t>quantify</w:t>
      </w:r>
      <w:r w:rsidRPr="00C55CFD">
        <w:rPr>
          <w:sz w:val="22"/>
        </w:rPr>
        <w:t xml:space="preserve"> the effect on risk </w:t>
      </w:r>
      <w:r w:rsidR="00933B0A">
        <w:rPr>
          <w:sz w:val="22"/>
        </w:rPr>
        <w:t xml:space="preserve">assessment </w:t>
      </w:r>
      <w:r w:rsidRPr="00C55CFD">
        <w:rPr>
          <w:sz w:val="22"/>
        </w:rPr>
        <w:t xml:space="preserve">levels </w:t>
      </w:r>
      <w:r w:rsidR="00933B0A">
        <w:rPr>
          <w:sz w:val="22"/>
        </w:rPr>
        <w:t xml:space="preserve">after </w:t>
      </w:r>
      <w:r w:rsidR="001C7729">
        <w:rPr>
          <w:sz w:val="22"/>
        </w:rPr>
        <w:t xml:space="preserve">potential </w:t>
      </w:r>
      <w:r w:rsidRPr="00C55CFD">
        <w:rPr>
          <w:sz w:val="22"/>
        </w:rPr>
        <w:t>risk control options</w:t>
      </w:r>
      <w:r w:rsidR="00933B0A">
        <w:rPr>
          <w:sz w:val="22"/>
        </w:rPr>
        <w:t xml:space="preserve"> have been implemented</w:t>
      </w:r>
      <w:r w:rsidRPr="00C55CFD">
        <w:rPr>
          <w:sz w:val="22"/>
        </w:rPr>
        <w:t xml:space="preserve">. </w:t>
      </w:r>
      <w:r w:rsidR="00933B0A">
        <w:rPr>
          <w:sz w:val="22"/>
        </w:rPr>
        <w:t xml:space="preserve">This process </w:t>
      </w:r>
      <w:proofErr w:type="gramStart"/>
      <w:r w:rsidR="00933B0A">
        <w:rPr>
          <w:sz w:val="22"/>
        </w:rPr>
        <w:t>is shown</w:t>
      </w:r>
      <w:proofErr w:type="gramEnd"/>
      <w:r w:rsidR="00933B0A">
        <w:rPr>
          <w:sz w:val="22"/>
        </w:rPr>
        <w:t xml:space="preserve"> in Figure </w:t>
      </w:r>
      <w:r w:rsidR="00CE2939">
        <w:rPr>
          <w:sz w:val="22"/>
        </w:rPr>
        <w:t>2</w:t>
      </w:r>
      <w:r w:rsidR="00933B0A">
        <w:rPr>
          <w:sz w:val="22"/>
        </w:rPr>
        <w:t xml:space="preserve"> below:</w:t>
      </w:r>
    </w:p>
    <w:p w14:paraId="35992C6C" w14:textId="77777777" w:rsidR="00C55CFD" w:rsidRPr="00C55CFD" w:rsidRDefault="00C55CFD" w:rsidP="00C55CFD">
      <w:pPr>
        <w:jc w:val="both"/>
        <w:rPr>
          <w:sz w:val="22"/>
        </w:rPr>
      </w:pPr>
    </w:p>
    <w:p w14:paraId="5049E8AD" w14:textId="77777777" w:rsidR="00C55CFD" w:rsidRPr="00C55CFD" w:rsidRDefault="00C55CFD" w:rsidP="0004174D">
      <w:pPr>
        <w:jc w:val="center"/>
        <w:rPr>
          <w:sz w:val="22"/>
        </w:rPr>
      </w:pPr>
      <w:r w:rsidRPr="00C55CFD">
        <w:rPr>
          <w:noProof/>
          <w:sz w:val="22"/>
          <w:lang w:eastAsia="en-GB"/>
        </w:rPr>
        <w:drawing>
          <wp:inline distT="0" distB="0" distL="0" distR="0" wp14:anchorId="4EF6790C" wp14:editId="270C670C">
            <wp:extent cx="4176743" cy="1468939"/>
            <wp:effectExtent l="0" t="19050" r="14605" b="3619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5D477072" w14:textId="10908D46" w:rsidR="009F1BC7" w:rsidRPr="00C55CFD" w:rsidRDefault="00933B0A" w:rsidP="0004174D">
      <w:pPr>
        <w:pStyle w:val="Figurecaption"/>
        <w:jc w:val="center"/>
      </w:pPr>
      <w:r>
        <w:lastRenderedPageBreak/>
        <w:t>The Risk Assessment Process</w:t>
      </w:r>
    </w:p>
    <w:p w14:paraId="3F789E66" w14:textId="678B6566" w:rsidR="004B39E5" w:rsidRPr="00C55CFD" w:rsidRDefault="00855181" w:rsidP="00FE3ACB">
      <w:pPr>
        <w:pStyle w:val="Heading1"/>
      </w:pPr>
      <w:bookmarkStart w:id="19" w:name="_Toc454978878"/>
      <w:bookmarkEnd w:id="18"/>
      <w:r w:rsidRPr="00C55CFD">
        <w:t>summary</w:t>
      </w:r>
      <w:bookmarkEnd w:id="19"/>
    </w:p>
    <w:p w14:paraId="0F6ADF6E" w14:textId="77777777" w:rsidR="009B6181" w:rsidRPr="00C55CFD" w:rsidRDefault="009B6181" w:rsidP="009B2D7D">
      <w:pPr>
        <w:pStyle w:val="Heading1separatationline"/>
        <w:jc w:val="both"/>
      </w:pPr>
    </w:p>
    <w:p w14:paraId="7C45D078" w14:textId="564B08C5" w:rsidR="009F42AA" w:rsidRPr="00091BF3" w:rsidRDefault="00091BF3" w:rsidP="009F42AA">
      <w:pPr>
        <w:jc w:val="both"/>
        <w:rPr>
          <w:sz w:val="22"/>
        </w:rPr>
      </w:pPr>
      <w:r>
        <w:rPr>
          <w:i/>
          <w:sz w:val="22"/>
        </w:rPr>
        <w:t>RAMS</w:t>
      </w:r>
      <w:r w:rsidR="00247AA8" w:rsidRPr="009F42AA">
        <w:rPr>
          <w:sz w:val="22"/>
        </w:rPr>
        <w:t xml:space="preserve"> </w:t>
      </w:r>
      <w:proofErr w:type="gramStart"/>
      <w:r w:rsidR="009F42AA" w:rsidRPr="009F42AA">
        <w:rPr>
          <w:sz w:val="22"/>
        </w:rPr>
        <w:t>is intended</w:t>
      </w:r>
      <w:proofErr w:type="gramEnd"/>
      <w:r w:rsidR="009F42AA" w:rsidRPr="009F42AA">
        <w:rPr>
          <w:sz w:val="22"/>
        </w:rPr>
        <w:t xml:space="preserve"> as a </w:t>
      </w:r>
      <w:r w:rsidR="009F42AA" w:rsidRPr="009F42AA">
        <w:rPr>
          <w:b/>
          <w:sz w:val="22"/>
        </w:rPr>
        <w:t>basic tool</w:t>
      </w:r>
      <w:r w:rsidR="009F42AA" w:rsidRPr="009F42AA">
        <w:rPr>
          <w:sz w:val="22"/>
        </w:rPr>
        <w:t xml:space="preserve"> to generate risk control options covering</w:t>
      </w:r>
      <w:r w:rsidR="00090154">
        <w:rPr>
          <w:sz w:val="22"/>
        </w:rPr>
        <w:t xml:space="preserve"> </w:t>
      </w:r>
      <w:r w:rsidR="009F42AA" w:rsidRPr="009F42AA">
        <w:rPr>
          <w:sz w:val="22"/>
        </w:rPr>
        <w:t xml:space="preserve">the </w:t>
      </w:r>
      <w:r w:rsidR="009C5AE7">
        <w:rPr>
          <w:sz w:val="22"/>
        </w:rPr>
        <w:t>potential</w:t>
      </w:r>
      <w:r w:rsidR="007710EF">
        <w:rPr>
          <w:sz w:val="22"/>
        </w:rPr>
        <w:t>ly</w:t>
      </w:r>
      <w:r w:rsidR="009C5AE7">
        <w:rPr>
          <w:sz w:val="22"/>
        </w:rPr>
        <w:t xml:space="preserve"> </w:t>
      </w:r>
      <w:r w:rsidR="006B6BB1">
        <w:rPr>
          <w:sz w:val="22"/>
        </w:rPr>
        <w:t>undesirable incidents</w:t>
      </w:r>
      <w:r w:rsidR="009F42AA" w:rsidRPr="009F42AA">
        <w:rPr>
          <w:sz w:val="22"/>
        </w:rPr>
        <w:t xml:space="preserve"> that a Competent Authority should address as part of its obligations under SOLAS Chapter </w:t>
      </w:r>
      <w:r w:rsidR="001B1777">
        <w:rPr>
          <w:sz w:val="22"/>
        </w:rPr>
        <w:t>V</w:t>
      </w:r>
      <w:r w:rsidR="009F42AA" w:rsidRPr="009F42AA">
        <w:rPr>
          <w:sz w:val="22"/>
        </w:rPr>
        <w:t xml:space="preserve"> Regulations 12 and 13. </w:t>
      </w:r>
      <w:r w:rsidR="00C46D08">
        <w:rPr>
          <w:sz w:val="22"/>
        </w:rPr>
        <w:t xml:space="preserve">These incident scenarios are groundings; collisions; </w:t>
      </w:r>
      <w:proofErr w:type="spellStart"/>
      <w:r w:rsidR="00C46D08">
        <w:rPr>
          <w:sz w:val="22"/>
        </w:rPr>
        <w:t>allisions</w:t>
      </w:r>
      <w:proofErr w:type="spellEnd"/>
      <w:r w:rsidR="00C46D08">
        <w:rPr>
          <w:sz w:val="22"/>
        </w:rPr>
        <w:t xml:space="preserve">; </w:t>
      </w:r>
      <w:proofErr w:type="spellStart"/>
      <w:r w:rsidR="00C46D08">
        <w:rPr>
          <w:sz w:val="22"/>
        </w:rPr>
        <w:t>founderings</w:t>
      </w:r>
      <w:proofErr w:type="spellEnd"/>
      <w:r w:rsidR="00C46D08">
        <w:rPr>
          <w:sz w:val="22"/>
        </w:rPr>
        <w:t xml:space="preserve"> or another relevant scenario.  </w:t>
      </w:r>
      <w:r w:rsidR="009F42AA" w:rsidRPr="009F42AA">
        <w:rPr>
          <w:sz w:val="22"/>
        </w:rPr>
        <w:t xml:space="preserve">It </w:t>
      </w:r>
      <w:proofErr w:type="gramStart"/>
      <w:r w:rsidR="009F42AA" w:rsidRPr="009F42AA">
        <w:rPr>
          <w:sz w:val="22"/>
        </w:rPr>
        <w:t>is intended to be used</w:t>
      </w:r>
      <w:proofErr w:type="gramEnd"/>
      <w:r w:rsidR="009F42AA" w:rsidRPr="009F42AA">
        <w:rPr>
          <w:sz w:val="22"/>
        </w:rPr>
        <w:t xml:space="preserve"> as part of objective stakeholder consultancy. As that Competent Authority builds its capacity, it is encouraged to use the more </w:t>
      </w:r>
      <w:r w:rsidR="00C648CD">
        <w:rPr>
          <w:sz w:val="22"/>
        </w:rPr>
        <w:t>advanced</w:t>
      </w:r>
      <w:r w:rsidR="00C648CD" w:rsidRPr="009F42AA">
        <w:rPr>
          <w:sz w:val="22"/>
        </w:rPr>
        <w:t xml:space="preserve"> </w:t>
      </w:r>
      <w:r w:rsidR="009F42AA" w:rsidRPr="009F42AA">
        <w:rPr>
          <w:sz w:val="22"/>
        </w:rPr>
        <w:t>risk management tools</w:t>
      </w:r>
      <w:r w:rsidR="00C648CD">
        <w:rPr>
          <w:sz w:val="22"/>
        </w:rPr>
        <w:t xml:space="preserve"> such as</w:t>
      </w:r>
      <w:r w:rsidR="009F42AA" w:rsidRPr="009F42AA">
        <w:rPr>
          <w:sz w:val="22"/>
        </w:rPr>
        <w:t xml:space="preserve"> PAWSA and IWRAP Mk2. </w:t>
      </w:r>
      <w:r w:rsidR="00933B0A" w:rsidRPr="009F42AA">
        <w:rPr>
          <w:sz w:val="22"/>
        </w:rPr>
        <w:t>However,</w:t>
      </w:r>
      <w:r w:rsidR="009F42AA" w:rsidRPr="009F42AA">
        <w:rPr>
          <w:sz w:val="22"/>
        </w:rPr>
        <w:t xml:space="preserve"> a satisfactory understanding of the maritime environment and maritime traffic patterns is an essential first step </w:t>
      </w:r>
      <w:r w:rsidR="00C648CD">
        <w:rPr>
          <w:sz w:val="22"/>
        </w:rPr>
        <w:t>to understand the risk level within a waterway.</w:t>
      </w:r>
      <w:r w:rsidR="009F42AA" w:rsidRPr="009F42AA">
        <w:rPr>
          <w:sz w:val="22"/>
        </w:rPr>
        <w:t xml:space="preserve"> </w:t>
      </w:r>
      <w:r>
        <w:rPr>
          <w:i/>
          <w:sz w:val="22"/>
        </w:rPr>
        <w:t>RAMS</w:t>
      </w:r>
      <w:r w:rsidR="009F42AA" w:rsidRPr="009F42AA">
        <w:rPr>
          <w:sz w:val="22"/>
        </w:rPr>
        <w:t xml:space="preserve"> </w:t>
      </w:r>
      <w:proofErr w:type="gramStart"/>
      <w:r w:rsidR="009F42AA" w:rsidRPr="009F42AA">
        <w:rPr>
          <w:sz w:val="22"/>
        </w:rPr>
        <w:t>is designed</w:t>
      </w:r>
      <w:proofErr w:type="gramEnd"/>
      <w:r w:rsidR="009F42AA" w:rsidRPr="009F42AA">
        <w:rPr>
          <w:sz w:val="22"/>
        </w:rPr>
        <w:t xml:space="preserve"> to assist that process.</w:t>
      </w:r>
    </w:p>
    <w:p w14:paraId="18ED3CFA" w14:textId="77777777" w:rsidR="00933B0A" w:rsidRDefault="00933B0A" w:rsidP="00F43832">
      <w:pPr>
        <w:pStyle w:val="BodyText"/>
        <w:jc w:val="both"/>
      </w:pPr>
    </w:p>
    <w:p w14:paraId="22A985F3" w14:textId="638E59E1" w:rsidR="00247AA8" w:rsidRDefault="00247AA8" w:rsidP="00F43832">
      <w:pPr>
        <w:pStyle w:val="BodyText"/>
        <w:jc w:val="both"/>
      </w:pPr>
      <w:r w:rsidRPr="009F42AA">
        <w:t xml:space="preserve">The </w:t>
      </w:r>
      <w:r w:rsidR="00933B0A">
        <w:t xml:space="preserve">guidance notes at </w:t>
      </w:r>
      <w:r w:rsidR="00933B0A" w:rsidRPr="009F42AA">
        <w:t>Annex</w:t>
      </w:r>
      <w:r w:rsidRPr="009F42AA">
        <w:t xml:space="preserve"> A should enable potential users of </w:t>
      </w:r>
      <w:r w:rsidR="00091BF3">
        <w:rPr>
          <w:i/>
        </w:rPr>
        <w:t>RAMS</w:t>
      </w:r>
      <w:r w:rsidRPr="009F42AA">
        <w:t xml:space="preserve"> to use this </w:t>
      </w:r>
      <w:r w:rsidR="00933B0A">
        <w:t>simple but effective</w:t>
      </w:r>
      <w:r w:rsidRPr="009F42AA">
        <w:t xml:space="preserve"> tool successfully.</w:t>
      </w:r>
    </w:p>
    <w:p w14:paraId="08249133" w14:textId="156D7854" w:rsidR="0004174D" w:rsidRPr="009F42AA" w:rsidRDefault="0004174D" w:rsidP="00F43832">
      <w:pPr>
        <w:pStyle w:val="BodyText"/>
        <w:jc w:val="both"/>
      </w:pPr>
      <w:r w:rsidRPr="00272995">
        <w:t xml:space="preserve">A </w:t>
      </w:r>
      <w:r w:rsidR="009B0173">
        <w:t xml:space="preserve">free </w:t>
      </w:r>
      <w:r w:rsidRPr="00272995">
        <w:t xml:space="preserve">copy of the </w:t>
      </w:r>
      <w:r w:rsidR="00091BF3">
        <w:rPr>
          <w:i/>
        </w:rPr>
        <w:t>RAMS</w:t>
      </w:r>
      <w:r>
        <w:t xml:space="preserve"> Workbook for use by any Authority </w:t>
      </w:r>
      <w:proofErr w:type="gramStart"/>
      <w:r>
        <w:t>can be requested</w:t>
      </w:r>
      <w:proofErr w:type="gramEnd"/>
      <w:r>
        <w:t xml:space="preserve"> by email from IALA. Note that IALA retains copyright ©of </w:t>
      </w:r>
      <w:r w:rsidR="009E0D92">
        <w:t xml:space="preserve">the </w:t>
      </w:r>
      <w:r w:rsidR="00091BF3">
        <w:rPr>
          <w:i/>
        </w:rPr>
        <w:t>RAMS</w:t>
      </w:r>
      <w:r w:rsidR="009E0D92">
        <w:t xml:space="preserve"> MS Excel Workbook.</w:t>
      </w:r>
      <w:r w:rsidR="00D72943">
        <w:t xml:space="preserve"> </w:t>
      </w:r>
      <w:r w:rsidR="00D72943" w:rsidRPr="002772BA">
        <w:t xml:space="preserve">The responsibility for </w:t>
      </w:r>
      <w:r w:rsidR="00D72943">
        <w:t xml:space="preserve">all inputs and </w:t>
      </w:r>
      <w:r w:rsidR="00D72943" w:rsidRPr="002772BA">
        <w:t xml:space="preserve">any decision to implement </w:t>
      </w:r>
      <w:r w:rsidR="00D72943">
        <w:t xml:space="preserve">risk control options identified by </w:t>
      </w:r>
      <w:r w:rsidR="00091BF3">
        <w:rPr>
          <w:i/>
        </w:rPr>
        <w:t>RAMS</w:t>
      </w:r>
      <w:r w:rsidR="00D72943">
        <w:t xml:space="preserve"> shall </w:t>
      </w:r>
      <w:r w:rsidR="00D72943" w:rsidRPr="002772BA">
        <w:t xml:space="preserve">rest entirely on the Competent Authority of the Government </w:t>
      </w:r>
      <w:r w:rsidR="00D72943">
        <w:t>or other Authority that requests its use</w:t>
      </w:r>
      <w:r w:rsidR="00D72943" w:rsidRPr="002772BA">
        <w:t>.</w:t>
      </w:r>
    </w:p>
    <w:p w14:paraId="7E6EB039" w14:textId="277C93D6" w:rsidR="0090083F" w:rsidRPr="00C55CFD" w:rsidRDefault="002C5E6C" w:rsidP="009B2D7D">
      <w:pPr>
        <w:pStyle w:val="Heading1"/>
        <w:jc w:val="both"/>
      </w:pPr>
      <w:bookmarkStart w:id="20" w:name="_Toc368529069"/>
      <w:bookmarkStart w:id="21" w:name="_Toc370973668"/>
      <w:bookmarkStart w:id="22" w:name="_Toc454978879"/>
      <w:r w:rsidRPr="00C55CFD">
        <w:t>REFERENCE</w:t>
      </w:r>
      <w:bookmarkEnd w:id="20"/>
      <w:bookmarkEnd w:id="21"/>
      <w:r w:rsidR="00371050" w:rsidRPr="00C55CFD">
        <w:t>S</w:t>
      </w:r>
      <w:bookmarkEnd w:id="22"/>
      <w:r w:rsidR="0021627D" w:rsidRPr="00C55CFD">
        <w:t xml:space="preserve"> </w:t>
      </w:r>
    </w:p>
    <w:p w14:paraId="71403B6D" w14:textId="77777777" w:rsidR="0021627D" w:rsidRPr="00C55CFD" w:rsidRDefault="0021627D" w:rsidP="0021627D">
      <w:pPr>
        <w:pStyle w:val="Heading1separatationline"/>
      </w:pPr>
    </w:p>
    <w:p w14:paraId="0BC0236A" w14:textId="3F545EDD" w:rsidR="007A3C1A" w:rsidRPr="00C55CFD" w:rsidRDefault="004B39E5" w:rsidP="007B38BE">
      <w:pPr>
        <w:pStyle w:val="Heading2"/>
      </w:pPr>
      <w:bookmarkStart w:id="23" w:name="_Toc368529073"/>
      <w:bookmarkStart w:id="24" w:name="_Toc370973673"/>
      <w:bookmarkStart w:id="25" w:name="_Toc454978880"/>
      <w:r w:rsidRPr="00C55CFD">
        <w:t>Applicable IALA Guidelines</w:t>
      </w:r>
      <w:r w:rsidR="00933B0A">
        <w:t xml:space="preserve">, </w:t>
      </w:r>
      <w:r w:rsidRPr="00C55CFD">
        <w:t>Recommendations</w:t>
      </w:r>
      <w:bookmarkEnd w:id="23"/>
      <w:bookmarkEnd w:id="24"/>
      <w:bookmarkEnd w:id="25"/>
      <w:r w:rsidR="00933B0A">
        <w:t xml:space="preserve"> </w:t>
      </w:r>
    </w:p>
    <w:p w14:paraId="7BA4BEAF" w14:textId="7A344877" w:rsidR="003A41A4" w:rsidRDefault="003A41A4" w:rsidP="00760779">
      <w:pPr>
        <w:pStyle w:val="BodyText"/>
        <w:numPr>
          <w:ilvl w:val="0"/>
          <w:numId w:val="25"/>
        </w:numPr>
      </w:pPr>
      <w:r w:rsidRPr="00C55CFD">
        <w:t>Guideline 1018 on Risk Management</w:t>
      </w:r>
    </w:p>
    <w:p w14:paraId="42A58B12" w14:textId="52669960" w:rsidR="00933B0A" w:rsidRPr="00D36B2C" w:rsidRDefault="00933B0A" w:rsidP="00933B0A">
      <w:pPr>
        <w:pStyle w:val="BodyText"/>
        <w:numPr>
          <w:ilvl w:val="0"/>
          <w:numId w:val="25"/>
        </w:numPr>
        <w:ind w:left="714" w:hanging="357"/>
      </w:pPr>
      <w:r w:rsidRPr="00933B0A">
        <w:t xml:space="preserve">Guideline </w:t>
      </w:r>
      <w:r w:rsidRPr="00933B0A">
        <w:rPr>
          <w:lang w:val="en-US"/>
        </w:rPr>
        <w:t xml:space="preserve">1079 on </w:t>
      </w:r>
      <w:r w:rsidR="00DD5624">
        <w:rPr>
          <w:lang w:val="en-US"/>
        </w:rPr>
        <w:t>E</w:t>
      </w:r>
      <w:r w:rsidRPr="00933B0A">
        <w:rPr>
          <w:lang w:val="en-US"/>
        </w:rPr>
        <w:t xml:space="preserve">stablishing and </w:t>
      </w:r>
      <w:r w:rsidR="00DD5624">
        <w:rPr>
          <w:lang w:val="en-US"/>
        </w:rPr>
        <w:t>C</w:t>
      </w:r>
      <w:r w:rsidRPr="00933B0A">
        <w:rPr>
          <w:lang w:val="en-US"/>
        </w:rPr>
        <w:t xml:space="preserve">onducting </w:t>
      </w:r>
      <w:r w:rsidR="00DD5624">
        <w:rPr>
          <w:lang w:val="en-US"/>
        </w:rPr>
        <w:t>U</w:t>
      </w:r>
      <w:r w:rsidRPr="00933B0A">
        <w:rPr>
          <w:lang w:val="en-US"/>
        </w:rPr>
        <w:t xml:space="preserve">ser </w:t>
      </w:r>
      <w:r w:rsidR="00DD5624">
        <w:rPr>
          <w:lang w:val="en-US"/>
        </w:rPr>
        <w:t>C</w:t>
      </w:r>
      <w:r w:rsidRPr="00933B0A">
        <w:rPr>
          <w:lang w:val="en-US"/>
        </w:rPr>
        <w:t>onsultancy</w:t>
      </w:r>
    </w:p>
    <w:p w14:paraId="393A0EF2" w14:textId="7F5D7145" w:rsidR="00D36B2C" w:rsidRPr="00D36B2C" w:rsidRDefault="00D36B2C" w:rsidP="00933B0A">
      <w:pPr>
        <w:pStyle w:val="BodyText"/>
        <w:numPr>
          <w:ilvl w:val="0"/>
          <w:numId w:val="25"/>
        </w:numPr>
        <w:ind w:left="714" w:hanging="357"/>
      </w:pPr>
      <w:r>
        <w:rPr>
          <w:lang w:val="en-US"/>
        </w:rPr>
        <w:t>Model Course E-141/1 for Level 1 AtoN Managers</w:t>
      </w:r>
    </w:p>
    <w:p w14:paraId="035C19FB" w14:textId="3ECF6205" w:rsidR="00D36B2C" w:rsidRPr="00933B0A" w:rsidRDefault="00D36B2C" w:rsidP="00933B0A">
      <w:pPr>
        <w:pStyle w:val="BodyText"/>
        <w:numPr>
          <w:ilvl w:val="0"/>
          <w:numId w:val="25"/>
        </w:numPr>
        <w:ind w:left="714" w:hanging="357"/>
      </w:pPr>
      <w:r>
        <w:rPr>
          <w:lang w:val="en-US"/>
        </w:rPr>
        <w:t>Model Course E-141/3 on Risk Management</w:t>
      </w:r>
    </w:p>
    <w:p w14:paraId="4BF83510" w14:textId="1FBD8623" w:rsidR="00C056EE" w:rsidRPr="00C55CFD" w:rsidRDefault="00C056EE" w:rsidP="007B38BE">
      <w:pPr>
        <w:pStyle w:val="Heading2"/>
        <w:numPr>
          <w:ilvl w:val="1"/>
          <w:numId w:val="42"/>
        </w:numPr>
      </w:pPr>
      <w:bookmarkStart w:id="26" w:name="_Toc454978881"/>
      <w:r>
        <w:t>other references</w:t>
      </w:r>
      <w:bookmarkEnd w:id="26"/>
    </w:p>
    <w:p w14:paraId="22C8077F" w14:textId="77777777" w:rsidR="00C056EE" w:rsidRPr="00C55CFD" w:rsidRDefault="00C056EE" w:rsidP="007B38BE">
      <w:pPr>
        <w:pStyle w:val="Heading2"/>
        <w:numPr>
          <w:ilvl w:val="0"/>
          <w:numId w:val="0"/>
        </w:numPr>
        <w:ind w:left="1844"/>
      </w:pPr>
    </w:p>
    <w:p w14:paraId="6DC10835" w14:textId="77777777" w:rsidR="00C056EE" w:rsidRDefault="00C056EE" w:rsidP="00C056EE">
      <w:pPr>
        <w:pStyle w:val="BodyText"/>
        <w:numPr>
          <w:ilvl w:val="0"/>
          <w:numId w:val="25"/>
        </w:numPr>
      </w:pPr>
      <w:r w:rsidRPr="00C55CFD">
        <w:t>IMO SN.1/Circ.296 dated 7 December 2010</w:t>
      </w:r>
    </w:p>
    <w:p w14:paraId="6DD49BE1" w14:textId="106D04FF" w:rsidR="00FE3ACB" w:rsidRPr="00C55CFD" w:rsidRDefault="00FE3ACB">
      <w:pPr>
        <w:spacing w:after="200" w:line="276" w:lineRule="auto"/>
        <w:rPr>
          <w:sz w:val="22"/>
        </w:rPr>
      </w:pPr>
      <w:r w:rsidRPr="00C55CFD">
        <w:br w:type="page"/>
      </w:r>
    </w:p>
    <w:p w14:paraId="416560A9" w14:textId="646CB4C8" w:rsidR="00FE3ACB" w:rsidRPr="00030F29" w:rsidRDefault="00030F29" w:rsidP="00FE3ACB">
      <w:pPr>
        <w:pStyle w:val="Annex"/>
        <w:rPr>
          <w:szCs w:val="28"/>
        </w:rPr>
      </w:pPr>
      <w:bookmarkStart w:id="27" w:name="_Toc454978882"/>
      <w:commentRangeStart w:id="28"/>
      <w:r w:rsidRPr="00030F29">
        <w:rPr>
          <w:szCs w:val="28"/>
        </w:rPr>
        <w:lastRenderedPageBreak/>
        <w:t xml:space="preserve">guidance notes on how to complete the </w:t>
      </w:r>
      <w:r w:rsidR="00091BF3">
        <w:rPr>
          <w:szCs w:val="28"/>
        </w:rPr>
        <w:t>RAMS</w:t>
      </w:r>
      <w:r w:rsidRPr="00030F29">
        <w:rPr>
          <w:szCs w:val="28"/>
        </w:rPr>
        <w:t xml:space="preserve"> workbook</w:t>
      </w:r>
      <w:bookmarkEnd w:id="27"/>
      <w:commentRangeEnd w:id="28"/>
      <w:r w:rsidR="00AB366C">
        <w:rPr>
          <w:rStyle w:val="CommentReference"/>
          <w:b w:val="0"/>
          <w:i w:val="0"/>
          <w:caps w:val="0"/>
          <w:color w:val="auto"/>
          <w:u w:val="none"/>
        </w:rPr>
        <w:commentReference w:id="28"/>
      </w:r>
    </w:p>
    <w:p w14:paraId="770130C6" w14:textId="77777777" w:rsidR="006324C3" w:rsidRPr="00030F29" w:rsidRDefault="006324C3" w:rsidP="006324C3">
      <w:pPr>
        <w:jc w:val="both"/>
        <w:rPr>
          <w:b/>
          <w:sz w:val="22"/>
        </w:rPr>
      </w:pPr>
      <w:r w:rsidRPr="00030F29">
        <w:rPr>
          <w:b/>
          <w:sz w:val="22"/>
        </w:rPr>
        <w:t>Introduction</w:t>
      </w:r>
    </w:p>
    <w:p w14:paraId="03B91EE9" w14:textId="0F425250" w:rsidR="006324C3" w:rsidRPr="00030F29" w:rsidRDefault="00FC5D7B" w:rsidP="00030F29">
      <w:pPr>
        <w:pStyle w:val="ListParagraph"/>
        <w:numPr>
          <w:ilvl w:val="0"/>
          <w:numId w:val="34"/>
        </w:numPr>
        <w:jc w:val="both"/>
        <w:rPr>
          <w:rFonts w:asciiTheme="minorHAnsi" w:hAnsiTheme="minorHAnsi"/>
          <w:sz w:val="22"/>
        </w:rPr>
      </w:pPr>
      <w:r>
        <w:rPr>
          <w:rFonts w:asciiTheme="minorHAnsi" w:hAnsiTheme="minorHAnsi"/>
          <w:sz w:val="22"/>
        </w:rPr>
        <w:t xml:space="preserve">These guidance notes </w:t>
      </w:r>
      <w:proofErr w:type="gramStart"/>
      <w:r>
        <w:rPr>
          <w:rFonts w:asciiTheme="minorHAnsi" w:hAnsiTheme="minorHAnsi"/>
          <w:sz w:val="22"/>
        </w:rPr>
        <w:t xml:space="preserve">are </w:t>
      </w:r>
      <w:r w:rsidR="006324C3" w:rsidRPr="00030F29">
        <w:rPr>
          <w:rFonts w:asciiTheme="minorHAnsi" w:hAnsiTheme="minorHAnsi"/>
          <w:sz w:val="22"/>
        </w:rPr>
        <w:t>designed</w:t>
      </w:r>
      <w:proofErr w:type="gramEnd"/>
      <w:r w:rsidR="006324C3" w:rsidRPr="00030F29">
        <w:rPr>
          <w:rFonts w:asciiTheme="minorHAnsi" w:hAnsiTheme="minorHAnsi"/>
          <w:sz w:val="22"/>
        </w:rPr>
        <w:t xml:space="preserve"> to enable a user to complete the </w:t>
      </w:r>
      <w:r w:rsidR="00091BF3">
        <w:rPr>
          <w:rFonts w:asciiTheme="minorHAnsi" w:hAnsiTheme="minorHAnsi"/>
          <w:i/>
          <w:sz w:val="22"/>
        </w:rPr>
        <w:t>RAMS</w:t>
      </w:r>
      <w:r w:rsidR="006324C3" w:rsidRPr="00030F29">
        <w:rPr>
          <w:rFonts w:asciiTheme="minorHAnsi" w:hAnsiTheme="minorHAnsi"/>
          <w:sz w:val="22"/>
        </w:rPr>
        <w:t xml:space="preserve"> MS Excel™ Workbook. The Workbook comprises </w:t>
      </w:r>
      <w:r w:rsidR="00171AE2">
        <w:rPr>
          <w:rFonts w:asciiTheme="minorHAnsi" w:hAnsiTheme="minorHAnsi"/>
          <w:sz w:val="22"/>
        </w:rPr>
        <w:t>four</w:t>
      </w:r>
      <w:r w:rsidR="006324C3" w:rsidRPr="00030F29">
        <w:rPr>
          <w:rFonts w:asciiTheme="minorHAnsi" w:hAnsiTheme="minorHAnsi"/>
          <w:sz w:val="22"/>
        </w:rPr>
        <w:t xml:space="preserve"> worksheets:</w:t>
      </w:r>
    </w:p>
    <w:p w14:paraId="6FE3713C" w14:textId="488E427A"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Stakeholder worksheet</w:t>
      </w:r>
      <w:r w:rsidR="00037B31">
        <w:rPr>
          <w:rFonts w:asciiTheme="minorHAnsi" w:hAnsiTheme="minorHAnsi"/>
          <w:sz w:val="22"/>
          <w:szCs w:val="22"/>
        </w:rPr>
        <w:t xml:space="preserve"> (A)</w:t>
      </w:r>
    </w:p>
    <w:p w14:paraId="037C0B87" w14:textId="149915B8"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Statistical data worksheet</w:t>
      </w:r>
      <w:r w:rsidR="00037B31">
        <w:rPr>
          <w:rFonts w:asciiTheme="minorHAnsi" w:hAnsiTheme="minorHAnsi"/>
          <w:sz w:val="22"/>
          <w:szCs w:val="22"/>
        </w:rPr>
        <w:t xml:space="preserve"> (B)</w:t>
      </w:r>
    </w:p>
    <w:p w14:paraId="48D2EFEB" w14:textId="1F4891F1" w:rsidR="006324C3"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 xml:space="preserve">Risk </w:t>
      </w:r>
      <w:r w:rsidR="000B5DA0">
        <w:rPr>
          <w:rFonts w:asciiTheme="minorHAnsi" w:hAnsiTheme="minorHAnsi"/>
          <w:sz w:val="22"/>
          <w:szCs w:val="22"/>
        </w:rPr>
        <w:t xml:space="preserve">matrix </w:t>
      </w:r>
      <w:r w:rsidR="00744E2B">
        <w:rPr>
          <w:rFonts w:asciiTheme="minorHAnsi" w:hAnsiTheme="minorHAnsi"/>
          <w:sz w:val="22"/>
          <w:szCs w:val="22"/>
        </w:rPr>
        <w:t xml:space="preserve">and summary </w:t>
      </w:r>
      <w:r w:rsidR="000B5DA0">
        <w:rPr>
          <w:rFonts w:asciiTheme="minorHAnsi" w:hAnsiTheme="minorHAnsi"/>
          <w:sz w:val="22"/>
          <w:szCs w:val="22"/>
        </w:rPr>
        <w:t>worksheet</w:t>
      </w:r>
      <w:r w:rsidR="00037B31">
        <w:rPr>
          <w:rFonts w:asciiTheme="minorHAnsi" w:hAnsiTheme="minorHAnsi"/>
          <w:sz w:val="22"/>
          <w:szCs w:val="22"/>
        </w:rPr>
        <w:t xml:space="preserve"> (C)</w:t>
      </w:r>
    </w:p>
    <w:p w14:paraId="21D9FDB8" w14:textId="16E11A6C" w:rsidR="005534F1" w:rsidRDefault="00744E2B"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Specific r</w:t>
      </w:r>
      <w:r w:rsidR="005534F1">
        <w:rPr>
          <w:rFonts w:asciiTheme="minorHAnsi" w:hAnsiTheme="minorHAnsi"/>
          <w:sz w:val="22"/>
          <w:szCs w:val="22"/>
        </w:rPr>
        <w:t>isk control option</w:t>
      </w:r>
      <w:r>
        <w:rPr>
          <w:rFonts w:asciiTheme="minorHAnsi" w:hAnsiTheme="minorHAnsi"/>
          <w:sz w:val="22"/>
          <w:szCs w:val="22"/>
        </w:rPr>
        <w:t>s</w:t>
      </w:r>
      <w:r w:rsidR="005534F1">
        <w:rPr>
          <w:rFonts w:asciiTheme="minorHAnsi" w:hAnsiTheme="minorHAnsi"/>
          <w:sz w:val="22"/>
          <w:szCs w:val="22"/>
        </w:rPr>
        <w:t xml:space="preserve"> worksheet (D)</w:t>
      </w:r>
    </w:p>
    <w:p w14:paraId="07F77BEF" w14:textId="77777777" w:rsidR="00030F29" w:rsidRPr="00030F29" w:rsidRDefault="00030F29" w:rsidP="00030F29">
      <w:pPr>
        <w:pStyle w:val="ListParagraph"/>
        <w:ind w:left="1080"/>
        <w:jc w:val="both"/>
        <w:rPr>
          <w:rFonts w:asciiTheme="minorHAnsi" w:hAnsiTheme="minorHAnsi"/>
          <w:sz w:val="22"/>
          <w:szCs w:val="22"/>
        </w:rPr>
      </w:pPr>
    </w:p>
    <w:p w14:paraId="5F4AD4D9" w14:textId="58F88D4B" w:rsidR="006324C3" w:rsidRDefault="006324C3" w:rsidP="00030F29">
      <w:pPr>
        <w:pStyle w:val="ListParagraph"/>
        <w:numPr>
          <w:ilvl w:val="0"/>
          <w:numId w:val="34"/>
        </w:numPr>
        <w:jc w:val="both"/>
        <w:rPr>
          <w:rFonts w:asciiTheme="minorHAnsi" w:hAnsiTheme="minorHAnsi"/>
          <w:sz w:val="22"/>
          <w:szCs w:val="22"/>
        </w:rPr>
      </w:pPr>
      <w:r w:rsidRPr="00030F29">
        <w:rPr>
          <w:rFonts w:asciiTheme="minorHAnsi" w:hAnsiTheme="minorHAnsi"/>
          <w:sz w:val="22"/>
          <w:szCs w:val="22"/>
        </w:rPr>
        <w:t>The stakeholder worksheet is a</w:t>
      </w:r>
      <w:r w:rsidR="00030F29">
        <w:rPr>
          <w:rFonts w:asciiTheme="minorHAnsi" w:hAnsiTheme="minorHAnsi"/>
          <w:sz w:val="22"/>
          <w:szCs w:val="22"/>
        </w:rPr>
        <w:t xml:space="preserve"> </w:t>
      </w:r>
      <w:r w:rsidRPr="00030F29">
        <w:rPr>
          <w:rFonts w:asciiTheme="minorHAnsi" w:hAnsiTheme="minorHAnsi"/>
          <w:sz w:val="22"/>
          <w:szCs w:val="22"/>
        </w:rPr>
        <w:t xml:space="preserve">stand-alone document to </w:t>
      </w:r>
      <w:proofErr w:type="gramStart"/>
      <w:r w:rsidRPr="00030F29">
        <w:rPr>
          <w:rFonts w:asciiTheme="minorHAnsi" w:hAnsiTheme="minorHAnsi"/>
          <w:sz w:val="22"/>
          <w:szCs w:val="22"/>
        </w:rPr>
        <w:t>be completed</w:t>
      </w:r>
      <w:proofErr w:type="gramEnd"/>
      <w:r w:rsidRPr="00030F29">
        <w:rPr>
          <w:rFonts w:asciiTheme="minorHAnsi" w:hAnsiTheme="minorHAnsi"/>
          <w:sz w:val="22"/>
          <w:szCs w:val="22"/>
        </w:rPr>
        <w:t xml:space="preserve"> by the Competent Authority or AtoN service provider (or both)</w:t>
      </w:r>
      <w:r w:rsidRPr="00030F29">
        <w:rPr>
          <w:rStyle w:val="FootnoteReference"/>
          <w:rFonts w:asciiTheme="minorHAnsi" w:eastAsiaTheme="majorEastAsia" w:hAnsiTheme="minorHAnsi"/>
          <w:sz w:val="22"/>
          <w:szCs w:val="22"/>
        </w:rPr>
        <w:t xml:space="preserve"> </w:t>
      </w:r>
      <w:r w:rsidRPr="00030F29">
        <w:rPr>
          <w:rStyle w:val="FootnoteReference"/>
          <w:rFonts w:asciiTheme="minorHAnsi" w:eastAsiaTheme="majorEastAsia" w:hAnsiTheme="minorHAnsi"/>
          <w:sz w:val="22"/>
          <w:szCs w:val="22"/>
        </w:rPr>
        <w:footnoteReference w:id="11"/>
      </w:r>
      <w:r w:rsidRPr="00030F29">
        <w:rPr>
          <w:rFonts w:asciiTheme="minorHAnsi" w:hAnsiTheme="minorHAnsi"/>
          <w:sz w:val="22"/>
          <w:szCs w:val="22"/>
        </w:rPr>
        <w:t xml:space="preserve">. It </w:t>
      </w:r>
      <w:proofErr w:type="gramStart"/>
      <w:r w:rsidRPr="00030F29">
        <w:rPr>
          <w:rFonts w:asciiTheme="minorHAnsi" w:hAnsiTheme="minorHAnsi"/>
          <w:sz w:val="22"/>
          <w:szCs w:val="22"/>
        </w:rPr>
        <w:t>should be completed</w:t>
      </w:r>
      <w:proofErr w:type="gramEnd"/>
      <w:r w:rsidRPr="00030F29">
        <w:rPr>
          <w:rFonts w:asciiTheme="minorHAnsi" w:hAnsiTheme="minorHAnsi"/>
          <w:sz w:val="22"/>
          <w:szCs w:val="22"/>
        </w:rPr>
        <w:t xml:space="preserve"> for each maritime region or zone of a coastal State as defined by the Competent Authority. Guidance on the selection of zones </w:t>
      </w:r>
      <w:proofErr w:type="gramStart"/>
      <w:r w:rsidRPr="00030F29">
        <w:rPr>
          <w:rFonts w:asciiTheme="minorHAnsi" w:hAnsiTheme="minorHAnsi"/>
          <w:sz w:val="22"/>
          <w:szCs w:val="22"/>
        </w:rPr>
        <w:t>is covered</w:t>
      </w:r>
      <w:proofErr w:type="gramEnd"/>
      <w:r w:rsidRPr="00030F29">
        <w:rPr>
          <w:rFonts w:asciiTheme="minorHAnsi" w:hAnsiTheme="minorHAnsi"/>
          <w:sz w:val="22"/>
          <w:szCs w:val="22"/>
        </w:rPr>
        <w:t xml:space="preserve"> </w:t>
      </w:r>
      <w:r w:rsidR="00291AC2">
        <w:rPr>
          <w:rFonts w:asciiTheme="minorHAnsi" w:hAnsiTheme="minorHAnsi"/>
          <w:sz w:val="22"/>
          <w:szCs w:val="22"/>
        </w:rPr>
        <w:t xml:space="preserve">in paragraphs 11 – 14 </w:t>
      </w:r>
      <w:r w:rsidRPr="00030F29">
        <w:rPr>
          <w:rFonts w:asciiTheme="minorHAnsi" w:hAnsiTheme="minorHAnsi"/>
          <w:sz w:val="22"/>
          <w:szCs w:val="22"/>
        </w:rPr>
        <w:t>below.</w:t>
      </w:r>
    </w:p>
    <w:p w14:paraId="3C5A3DDE" w14:textId="77777777" w:rsidR="00030F29" w:rsidRPr="00030F29" w:rsidRDefault="00030F29" w:rsidP="00030F29">
      <w:pPr>
        <w:pStyle w:val="ListParagraph"/>
        <w:ind w:left="360"/>
        <w:jc w:val="both"/>
        <w:rPr>
          <w:rFonts w:asciiTheme="minorHAnsi" w:hAnsiTheme="minorHAnsi"/>
          <w:sz w:val="22"/>
          <w:szCs w:val="22"/>
        </w:rPr>
      </w:pPr>
    </w:p>
    <w:p w14:paraId="54D477CD" w14:textId="3AFE6704"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The principle that should apply </w:t>
      </w:r>
      <w:r w:rsidR="002E2287">
        <w:rPr>
          <w:rFonts w:asciiTheme="minorHAnsi" w:hAnsiTheme="minorHAnsi"/>
          <w:sz w:val="22"/>
          <w:szCs w:val="22"/>
        </w:rPr>
        <w:t xml:space="preserve">throughout the </w:t>
      </w:r>
      <w:r w:rsidR="00091BF3">
        <w:rPr>
          <w:rFonts w:asciiTheme="minorHAnsi" w:hAnsiTheme="minorHAnsi"/>
          <w:i/>
          <w:sz w:val="22"/>
          <w:szCs w:val="22"/>
        </w:rPr>
        <w:t>RAMS</w:t>
      </w:r>
      <w:r w:rsidR="002E2287">
        <w:rPr>
          <w:rFonts w:asciiTheme="minorHAnsi" w:hAnsiTheme="minorHAnsi"/>
          <w:sz w:val="22"/>
          <w:szCs w:val="22"/>
        </w:rPr>
        <w:t xml:space="preserve"> process </w:t>
      </w:r>
      <w:r w:rsidR="00DD72FB">
        <w:rPr>
          <w:rFonts w:asciiTheme="minorHAnsi" w:hAnsiTheme="minorHAnsi"/>
          <w:sz w:val="22"/>
          <w:szCs w:val="22"/>
        </w:rPr>
        <w:t xml:space="preserve">is that all possible scenarios of significance to the operation of the waterway </w:t>
      </w:r>
      <w:proofErr w:type="gramStart"/>
      <w:r w:rsidR="00DD72FB">
        <w:rPr>
          <w:rFonts w:asciiTheme="minorHAnsi" w:hAnsiTheme="minorHAnsi"/>
          <w:sz w:val="22"/>
          <w:szCs w:val="22"/>
        </w:rPr>
        <w:t>should be considered</w:t>
      </w:r>
      <w:proofErr w:type="gramEnd"/>
      <w:r w:rsidR="00DD72FB">
        <w:rPr>
          <w:rFonts w:asciiTheme="minorHAnsi" w:hAnsiTheme="minorHAnsi"/>
          <w:sz w:val="22"/>
          <w:szCs w:val="22"/>
        </w:rPr>
        <w:t xml:space="preserve"> including the </w:t>
      </w:r>
      <w:r w:rsidRPr="002E2287">
        <w:rPr>
          <w:rFonts w:asciiTheme="minorHAnsi" w:hAnsiTheme="minorHAnsi"/>
          <w:b/>
          <w:i/>
          <w:sz w:val="22"/>
          <w:szCs w:val="22"/>
        </w:rPr>
        <w:t>worst possible scenario in each zone on any one day</w:t>
      </w:r>
      <w:r w:rsidRPr="003D592E">
        <w:rPr>
          <w:rFonts w:asciiTheme="minorHAnsi" w:hAnsiTheme="minorHAnsi"/>
          <w:sz w:val="22"/>
          <w:szCs w:val="22"/>
        </w:rPr>
        <w:t>.</w:t>
      </w:r>
    </w:p>
    <w:p w14:paraId="54C1FFEA" w14:textId="77777777" w:rsidR="00030F29" w:rsidRPr="00030F29" w:rsidRDefault="00030F29" w:rsidP="00030F29">
      <w:pPr>
        <w:pStyle w:val="ListParagraph"/>
        <w:rPr>
          <w:rFonts w:asciiTheme="minorHAnsi" w:hAnsiTheme="minorHAnsi"/>
          <w:sz w:val="22"/>
          <w:szCs w:val="22"/>
        </w:rPr>
      </w:pPr>
    </w:p>
    <w:p w14:paraId="776AF9CF" w14:textId="3F5EA51B" w:rsidR="00030F29"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All </w:t>
      </w:r>
      <w:r w:rsidR="00DD72FB">
        <w:rPr>
          <w:rFonts w:asciiTheme="minorHAnsi" w:hAnsiTheme="minorHAnsi"/>
          <w:sz w:val="22"/>
          <w:szCs w:val="22"/>
        </w:rPr>
        <w:t xml:space="preserve">values </w:t>
      </w:r>
      <w:r w:rsidRPr="003D592E">
        <w:rPr>
          <w:rFonts w:asciiTheme="minorHAnsi" w:hAnsiTheme="minorHAnsi"/>
          <w:sz w:val="22"/>
          <w:szCs w:val="22"/>
        </w:rPr>
        <w:t>sh</w:t>
      </w:r>
      <w:r w:rsidR="006965ED">
        <w:rPr>
          <w:rFonts w:asciiTheme="minorHAnsi" w:hAnsiTheme="minorHAnsi"/>
          <w:sz w:val="22"/>
          <w:szCs w:val="22"/>
        </w:rPr>
        <w:t xml:space="preserve">ould be </w:t>
      </w:r>
      <w:r w:rsidR="00DD72FB">
        <w:rPr>
          <w:rFonts w:asciiTheme="minorHAnsi" w:hAnsiTheme="minorHAnsi"/>
          <w:sz w:val="22"/>
          <w:szCs w:val="22"/>
        </w:rPr>
        <w:t>determined</w:t>
      </w:r>
      <w:r w:rsidR="006965ED">
        <w:rPr>
          <w:rFonts w:asciiTheme="minorHAnsi" w:hAnsiTheme="minorHAnsi"/>
          <w:sz w:val="22"/>
          <w:szCs w:val="22"/>
        </w:rPr>
        <w:t xml:space="preserve"> by the stakeholder user group</w:t>
      </w:r>
      <w:r w:rsidRPr="003D592E">
        <w:rPr>
          <w:rFonts w:asciiTheme="minorHAnsi" w:hAnsiTheme="minorHAnsi"/>
          <w:sz w:val="22"/>
          <w:szCs w:val="22"/>
        </w:rPr>
        <w:t xml:space="preserve"> compilin</w:t>
      </w:r>
      <w:r w:rsidR="006965ED">
        <w:rPr>
          <w:rFonts w:asciiTheme="minorHAnsi" w:hAnsiTheme="minorHAnsi"/>
          <w:sz w:val="22"/>
          <w:szCs w:val="22"/>
        </w:rPr>
        <w:t>g the worksheets and not by a “f</w:t>
      </w:r>
      <w:r w:rsidRPr="003D592E">
        <w:rPr>
          <w:rFonts w:asciiTheme="minorHAnsi" w:hAnsiTheme="minorHAnsi"/>
          <w:sz w:val="22"/>
          <w:szCs w:val="22"/>
        </w:rPr>
        <w:t xml:space="preserve">acilitator. This will ensure that only local data and knowledge </w:t>
      </w:r>
      <w:proofErr w:type="gramStart"/>
      <w:r w:rsidRPr="003D592E">
        <w:rPr>
          <w:rFonts w:asciiTheme="minorHAnsi" w:hAnsiTheme="minorHAnsi"/>
          <w:sz w:val="22"/>
          <w:szCs w:val="22"/>
        </w:rPr>
        <w:t>is used</w:t>
      </w:r>
      <w:proofErr w:type="gramEnd"/>
      <w:r w:rsidRPr="003D592E">
        <w:rPr>
          <w:rFonts w:asciiTheme="minorHAnsi" w:hAnsiTheme="minorHAnsi"/>
          <w:sz w:val="22"/>
          <w:szCs w:val="22"/>
        </w:rPr>
        <w:t xml:space="preserve"> during the risk assessment process. </w:t>
      </w:r>
      <w:r w:rsidR="00030F29" w:rsidRPr="003D592E">
        <w:rPr>
          <w:rFonts w:asciiTheme="minorHAnsi" w:hAnsiTheme="minorHAnsi"/>
          <w:sz w:val="22"/>
          <w:szCs w:val="22"/>
        </w:rPr>
        <w:t>However,</w:t>
      </w:r>
      <w:r w:rsidRPr="003D592E">
        <w:rPr>
          <w:rFonts w:asciiTheme="minorHAnsi" w:hAnsiTheme="minorHAnsi"/>
          <w:sz w:val="22"/>
          <w:szCs w:val="22"/>
        </w:rPr>
        <w:t xml:space="preserve"> </w:t>
      </w:r>
      <w:r w:rsidR="006965ED">
        <w:rPr>
          <w:rFonts w:asciiTheme="minorHAnsi" w:hAnsiTheme="minorHAnsi"/>
          <w:sz w:val="22"/>
          <w:szCs w:val="22"/>
        </w:rPr>
        <w:t>the “f</w:t>
      </w:r>
      <w:r w:rsidRPr="003D592E">
        <w:rPr>
          <w:rFonts w:asciiTheme="minorHAnsi" w:hAnsiTheme="minorHAnsi"/>
          <w:sz w:val="22"/>
          <w:szCs w:val="22"/>
        </w:rPr>
        <w:t>acilitator” may offer advice and guidance if requested to do so by the Competent Authority.</w:t>
      </w:r>
    </w:p>
    <w:p w14:paraId="031B5C3D" w14:textId="77777777" w:rsidR="00030F29" w:rsidRPr="00030F29" w:rsidRDefault="00030F29" w:rsidP="00030F29">
      <w:pPr>
        <w:pStyle w:val="ListParagraph"/>
        <w:rPr>
          <w:rFonts w:asciiTheme="minorHAnsi" w:hAnsiTheme="minorHAnsi"/>
          <w:sz w:val="22"/>
          <w:szCs w:val="22"/>
        </w:rPr>
      </w:pPr>
    </w:p>
    <w:p w14:paraId="23E71F56" w14:textId="6897CEC8" w:rsidR="00030F29"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There may be occasions whe</w:t>
      </w:r>
      <w:r w:rsidR="00DD72FB">
        <w:rPr>
          <w:rFonts w:asciiTheme="minorHAnsi" w:hAnsiTheme="minorHAnsi"/>
          <w:sz w:val="22"/>
          <w:szCs w:val="22"/>
        </w:rPr>
        <w:t>re it is</w:t>
      </w:r>
      <w:r w:rsidRPr="000F1834">
        <w:rPr>
          <w:rFonts w:asciiTheme="minorHAnsi" w:hAnsiTheme="minorHAnsi"/>
          <w:sz w:val="22"/>
          <w:szCs w:val="22"/>
        </w:rPr>
        <w:t xml:space="preserve"> difficult to find personnel with the necessary maritime competence or experience to complete the worksheets. In such a case, the national Competent Authority may care to consider contacting </w:t>
      </w:r>
      <w:r w:rsidR="00DD72FB">
        <w:rPr>
          <w:rFonts w:asciiTheme="minorHAnsi" w:hAnsiTheme="minorHAnsi"/>
          <w:sz w:val="22"/>
          <w:szCs w:val="22"/>
        </w:rPr>
        <w:t xml:space="preserve">IALA </w:t>
      </w:r>
      <w:r w:rsidRPr="000F1834">
        <w:rPr>
          <w:rFonts w:asciiTheme="minorHAnsi" w:hAnsiTheme="minorHAnsi"/>
          <w:sz w:val="22"/>
          <w:szCs w:val="22"/>
        </w:rPr>
        <w:t xml:space="preserve">to request tailored training in the use of </w:t>
      </w:r>
      <w:r w:rsidR="00091BF3">
        <w:rPr>
          <w:rFonts w:asciiTheme="minorHAnsi" w:hAnsiTheme="minorHAnsi"/>
          <w:i/>
          <w:sz w:val="22"/>
          <w:szCs w:val="22"/>
        </w:rPr>
        <w:t>RAMS</w:t>
      </w:r>
      <w:r w:rsidRPr="000F1834">
        <w:rPr>
          <w:rFonts w:asciiTheme="minorHAnsi" w:hAnsiTheme="minorHAnsi"/>
          <w:sz w:val="22"/>
          <w:szCs w:val="22"/>
        </w:rPr>
        <w:t>.</w:t>
      </w:r>
    </w:p>
    <w:p w14:paraId="3400CEC8" w14:textId="77777777" w:rsidR="00030F29" w:rsidRPr="00030F29" w:rsidRDefault="00030F29" w:rsidP="00030F29">
      <w:pPr>
        <w:pStyle w:val="ListParagraph"/>
        <w:rPr>
          <w:rFonts w:asciiTheme="minorHAnsi" w:hAnsiTheme="minorHAnsi"/>
          <w:sz w:val="22"/>
          <w:szCs w:val="22"/>
        </w:rPr>
      </w:pPr>
    </w:p>
    <w:p w14:paraId="713DE236" w14:textId="23A645C6"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statistical data worksheet </w:t>
      </w:r>
      <w:r w:rsidR="00E376EE">
        <w:rPr>
          <w:rFonts w:asciiTheme="minorHAnsi" w:hAnsiTheme="minorHAnsi"/>
          <w:sz w:val="22"/>
          <w:szCs w:val="22"/>
        </w:rPr>
        <w:t xml:space="preserve">(B) </w:t>
      </w:r>
      <w:r w:rsidRPr="00F148C3">
        <w:rPr>
          <w:rFonts w:asciiTheme="minorHAnsi" w:hAnsiTheme="minorHAnsi"/>
          <w:sz w:val="22"/>
          <w:szCs w:val="22"/>
        </w:rPr>
        <w:t xml:space="preserve">for each zone collates AtoN; hydrographic and meteorological data; volume of maritime traffic; </w:t>
      </w:r>
      <w:r>
        <w:rPr>
          <w:rFonts w:asciiTheme="minorHAnsi" w:hAnsiTheme="minorHAnsi"/>
          <w:sz w:val="22"/>
          <w:szCs w:val="22"/>
        </w:rPr>
        <w:t xml:space="preserve">and then </w:t>
      </w:r>
      <w:r w:rsidRPr="00F148C3">
        <w:rPr>
          <w:rFonts w:asciiTheme="minorHAnsi" w:hAnsiTheme="minorHAnsi"/>
          <w:sz w:val="22"/>
          <w:szCs w:val="22"/>
        </w:rPr>
        <w:t>human</w:t>
      </w:r>
      <w:r w:rsidR="00CA0CD1">
        <w:rPr>
          <w:rFonts w:asciiTheme="minorHAnsi" w:hAnsiTheme="minorHAnsi"/>
          <w:sz w:val="22"/>
          <w:szCs w:val="22"/>
        </w:rPr>
        <w:t>, operational</w:t>
      </w:r>
      <w:r w:rsidRPr="00F148C3">
        <w:rPr>
          <w:rFonts w:asciiTheme="minorHAnsi" w:hAnsiTheme="minorHAnsi"/>
          <w:sz w:val="22"/>
          <w:szCs w:val="22"/>
        </w:rPr>
        <w:t xml:space="preserve"> and economic factors. </w:t>
      </w:r>
      <w:proofErr w:type="gramStart"/>
      <w:r w:rsidRPr="00F148C3">
        <w:rPr>
          <w:rFonts w:asciiTheme="minorHAnsi" w:hAnsiTheme="minorHAnsi"/>
          <w:sz w:val="22"/>
          <w:szCs w:val="22"/>
        </w:rPr>
        <w:t>This information should be obtained by the Competent Authority or AtoN service provider from all available sources</w:t>
      </w:r>
      <w:proofErr w:type="gramEnd"/>
      <w:r w:rsidRPr="00F148C3">
        <w:rPr>
          <w:rFonts w:asciiTheme="minorHAnsi" w:hAnsiTheme="minorHAnsi"/>
          <w:sz w:val="22"/>
          <w:szCs w:val="22"/>
        </w:rPr>
        <w:t xml:space="preserve">. </w:t>
      </w:r>
      <w:r w:rsidR="00DD72FB">
        <w:rPr>
          <w:rFonts w:asciiTheme="minorHAnsi" w:hAnsiTheme="minorHAnsi"/>
          <w:sz w:val="22"/>
          <w:szCs w:val="22"/>
        </w:rPr>
        <w:t>Selected</w:t>
      </w:r>
      <w:r w:rsidRPr="00F148C3">
        <w:rPr>
          <w:rFonts w:asciiTheme="minorHAnsi" w:hAnsiTheme="minorHAnsi"/>
          <w:sz w:val="22"/>
          <w:szCs w:val="22"/>
        </w:rPr>
        <w:t xml:space="preserve"> numerical data entered </w:t>
      </w:r>
      <w:proofErr w:type="gramStart"/>
      <w:r w:rsidRPr="00F148C3">
        <w:rPr>
          <w:rFonts w:asciiTheme="minorHAnsi" w:hAnsiTheme="minorHAnsi"/>
          <w:sz w:val="22"/>
          <w:szCs w:val="22"/>
        </w:rPr>
        <w:t>is transferred</w:t>
      </w:r>
      <w:proofErr w:type="gramEnd"/>
      <w:r w:rsidRPr="00F148C3">
        <w:rPr>
          <w:rFonts w:asciiTheme="minorHAnsi" w:hAnsiTheme="minorHAnsi"/>
          <w:sz w:val="22"/>
          <w:szCs w:val="22"/>
        </w:rPr>
        <w:t xml:space="preserve"> automatically to the risk </w:t>
      </w:r>
      <w:r w:rsidR="00227F23">
        <w:rPr>
          <w:rFonts w:asciiTheme="minorHAnsi" w:hAnsiTheme="minorHAnsi"/>
          <w:sz w:val="22"/>
          <w:szCs w:val="22"/>
        </w:rPr>
        <w:t>matrix</w:t>
      </w:r>
      <w:r w:rsidRPr="00F148C3">
        <w:rPr>
          <w:rFonts w:asciiTheme="minorHAnsi" w:hAnsiTheme="minorHAnsi"/>
          <w:sz w:val="22"/>
          <w:szCs w:val="22"/>
        </w:rPr>
        <w:t xml:space="preserve"> worksheet.</w:t>
      </w:r>
    </w:p>
    <w:p w14:paraId="17A388AC" w14:textId="77777777" w:rsidR="00030F29" w:rsidRPr="00030F29" w:rsidRDefault="00030F29" w:rsidP="00030F29">
      <w:pPr>
        <w:pStyle w:val="ListParagraph"/>
        <w:rPr>
          <w:rFonts w:asciiTheme="minorHAnsi" w:hAnsiTheme="minorHAnsi"/>
          <w:sz w:val="22"/>
          <w:szCs w:val="22"/>
        </w:rPr>
      </w:pPr>
    </w:p>
    <w:p w14:paraId="6E1C2F0B" w14:textId="28BA2F3B"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In some regions where there is considerable seasonal change (ice formation; tropical cyclones </w:t>
      </w:r>
      <w:proofErr w:type="gramStart"/>
      <w:r w:rsidRPr="003D592E">
        <w:rPr>
          <w:rFonts w:asciiTheme="minorHAnsi" w:hAnsiTheme="minorHAnsi"/>
          <w:sz w:val="22"/>
          <w:szCs w:val="22"/>
        </w:rPr>
        <w:t>etc.)</w:t>
      </w:r>
      <w:proofErr w:type="gramEnd"/>
      <w:r w:rsidRPr="003D592E">
        <w:rPr>
          <w:rFonts w:asciiTheme="minorHAnsi" w:hAnsiTheme="minorHAnsi"/>
          <w:sz w:val="22"/>
          <w:szCs w:val="22"/>
        </w:rPr>
        <w:t xml:space="preserve"> a separate workbook may be r</w:t>
      </w:r>
      <w:commentRangeStart w:id="29"/>
      <w:r w:rsidRPr="003D592E">
        <w:rPr>
          <w:rFonts w:asciiTheme="minorHAnsi" w:hAnsiTheme="minorHAnsi"/>
          <w:sz w:val="22"/>
          <w:szCs w:val="22"/>
        </w:rPr>
        <w:t>equired for each season.</w:t>
      </w:r>
      <w:commentRangeEnd w:id="29"/>
      <w:r w:rsidR="00950E72">
        <w:rPr>
          <w:rStyle w:val="CommentReference"/>
          <w:rFonts w:asciiTheme="minorHAnsi" w:eastAsiaTheme="minorHAnsi" w:hAnsiTheme="minorHAnsi" w:cstheme="minorBidi"/>
          <w:lang w:eastAsia="en-US"/>
        </w:rPr>
        <w:commentReference w:id="29"/>
      </w:r>
      <w:r w:rsidRPr="003D592E">
        <w:rPr>
          <w:rFonts w:asciiTheme="minorHAnsi" w:hAnsiTheme="minorHAnsi"/>
          <w:sz w:val="22"/>
          <w:szCs w:val="22"/>
        </w:rPr>
        <w:t xml:space="preserve"> </w:t>
      </w:r>
    </w:p>
    <w:p w14:paraId="6A7BB3E9" w14:textId="77777777" w:rsidR="00030F29" w:rsidRPr="00030F29" w:rsidRDefault="00030F29" w:rsidP="00030F29">
      <w:pPr>
        <w:pStyle w:val="ListParagraph"/>
        <w:rPr>
          <w:rFonts w:asciiTheme="minorHAnsi" w:hAnsiTheme="minorHAnsi"/>
          <w:sz w:val="22"/>
          <w:szCs w:val="22"/>
        </w:rPr>
      </w:pPr>
    </w:p>
    <w:p w14:paraId="4A45BBE5" w14:textId="2782A073"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risk </w:t>
      </w:r>
      <w:r w:rsidR="001971E6">
        <w:rPr>
          <w:rFonts w:asciiTheme="minorHAnsi" w:hAnsiTheme="minorHAnsi"/>
          <w:sz w:val="22"/>
          <w:szCs w:val="22"/>
        </w:rPr>
        <w:t>matrix</w:t>
      </w:r>
      <w:r w:rsidRPr="00F148C3">
        <w:rPr>
          <w:rFonts w:asciiTheme="minorHAnsi" w:hAnsiTheme="minorHAnsi"/>
          <w:sz w:val="22"/>
          <w:szCs w:val="22"/>
        </w:rPr>
        <w:t xml:space="preserve"> worksheet </w:t>
      </w:r>
      <w:r w:rsidR="00E376EE">
        <w:rPr>
          <w:rFonts w:asciiTheme="minorHAnsi" w:hAnsiTheme="minorHAnsi"/>
          <w:sz w:val="22"/>
          <w:szCs w:val="22"/>
        </w:rPr>
        <w:t xml:space="preserve">(C) </w:t>
      </w:r>
      <w:r w:rsidRPr="00F148C3">
        <w:rPr>
          <w:rFonts w:asciiTheme="minorHAnsi" w:hAnsiTheme="minorHAnsi"/>
          <w:sz w:val="22"/>
          <w:szCs w:val="22"/>
        </w:rPr>
        <w:t xml:space="preserve">is designed to be used by stakeholder engagement at a local users forum to assess the probability and impact of each risk based on a score of </w:t>
      </w:r>
      <w:r>
        <w:rPr>
          <w:rFonts w:asciiTheme="minorHAnsi" w:hAnsiTheme="minorHAnsi"/>
          <w:sz w:val="22"/>
          <w:szCs w:val="22"/>
        </w:rPr>
        <w:t>1</w:t>
      </w:r>
      <w:r w:rsidRPr="00F148C3">
        <w:rPr>
          <w:rFonts w:asciiTheme="minorHAnsi" w:hAnsiTheme="minorHAnsi"/>
          <w:sz w:val="22"/>
          <w:szCs w:val="22"/>
        </w:rPr>
        <w:t xml:space="preserve"> to 3 where </w:t>
      </w:r>
      <w:proofErr w:type="gramStart"/>
      <w:r>
        <w:rPr>
          <w:rFonts w:asciiTheme="minorHAnsi" w:hAnsiTheme="minorHAnsi"/>
          <w:sz w:val="22"/>
          <w:szCs w:val="22"/>
        </w:rPr>
        <w:t>1</w:t>
      </w:r>
      <w:proofErr w:type="gramEnd"/>
      <w:r w:rsidRPr="00F148C3">
        <w:rPr>
          <w:rFonts w:asciiTheme="minorHAnsi" w:hAnsiTheme="minorHAnsi"/>
          <w:sz w:val="22"/>
          <w:szCs w:val="22"/>
        </w:rPr>
        <w:t xml:space="preserve"> = </w:t>
      </w:r>
      <w:r>
        <w:rPr>
          <w:rFonts w:asciiTheme="minorHAnsi" w:hAnsiTheme="minorHAnsi"/>
          <w:sz w:val="22"/>
          <w:szCs w:val="22"/>
        </w:rPr>
        <w:t>low</w:t>
      </w:r>
      <w:r w:rsidRPr="00F148C3">
        <w:rPr>
          <w:rFonts w:asciiTheme="minorHAnsi" w:hAnsiTheme="minorHAnsi"/>
          <w:sz w:val="22"/>
          <w:szCs w:val="22"/>
        </w:rPr>
        <w:t xml:space="preserve"> probability</w:t>
      </w:r>
      <w:r>
        <w:rPr>
          <w:rFonts w:asciiTheme="minorHAnsi" w:hAnsiTheme="minorHAnsi"/>
          <w:sz w:val="22"/>
          <w:szCs w:val="22"/>
        </w:rPr>
        <w:t xml:space="preserve"> and</w:t>
      </w:r>
      <w:r w:rsidRPr="00F148C3">
        <w:rPr>
          <w:rFonts w:asciiTheme="minorHAnsi" w:hAnsiTheme="minorHAnsi"/>
          <w:sz w:val="22"/>
          <w:szCs w:val="22"/>
        </w:rPr>
        <w:t>/</w:t>
      </w:r>
      <w:r>
        <w:rPr>
          <w:rFonts w:asciiTheme="minorHAnsi" w:hAnsiTheme="minorHAnsi"/>
          <w:sz w:val="22"/>
          <w:szCs w:val="22"/>
        </w:rPr>
        <w:t xml:space="preserve">or </w:t>
      </w:r>
      <w:r w:rsidR="00E376EE">
        <w:rPr>
          <w:rFonts w:asciiTheme="minorHAnsi" w:hAnsiTheme="minorHAnsi"/>
          <w:sz w:val="22"/>
          <w:szCs w:val="22"/>
        </w:rPr>
        <w:t>minor</w:t>
      </w:r>
      <w:r w:rsidRPr="00F148C3">
        <w:rPr>
          <w:rFonts w:asciiTheme="minorHAnsi" w:hAnsiTheme="minorHAnsi"/>
          <w:sz w:val="22"/>
          <w:szCs w:val="22"/>
        </w:rPr>
        <w:t xml:space="preserve"> impact and 3 = high probability and/or </w:t>
      </w:r>
      <w:r w:rsidR="00E376EE">
        <w:rPr>
          <w:rFonts w:asciiTheme="minorHAnsi" w:hAnsiTheme="minorHAnsi"/>
          <w:sz w:val="22"/>
          <w:szCs w:val="22"/>
        </w:rPr>
        <w:t xml:space="preserve">severe </w:t>
      </w:r>
      <w:r w:rsidRPr="00F148C3">
        <w:rPr>
          <w:rFonts w:asciiTheme="minorHAnsi" w:hAnsiTheme="minorHAnsi"/>
          <w:sz w:val="22"/>
          <w:szCs w:val="22"/>
        </w:rPr>
        <w:t>impact.</w:t>
      </w:r>
    </w:p>
    <w:p w14:paraId="051FCDFC" w14:textId="77777777" w:rsidR="00E4021C" w:rsidRPr="00E4021C" w:rsidRDefault="00E4021C" w:rsidP="00E4021C">
      <w:pPr>
        <w:pStyle w:val="ListParagraph"/>
        <w:rPr>
          <w:rFonts w:asciiTheme="minorHAnsi" w:hAnsiTheme="minorHAnsi"/>
          <w:sz w:val="22"/>
          <w:szCs w:val="22"/>
        </w:rPr>
      </w:pPr>
    </w:p>
    <w:p w14:paraId="7046269E" w14:textId="5A0A398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The C</w:t>
      </w:r>
      <w:r w:rsidR="00AE426D">
        <w:rPr>
          <w:rFonts w:asciiTheme="minorHAnsi" w:hAnsiTheme="minorHAnsi"/>
          <w:sz w:val="22"/>
          <w:szCs w:val="22"/>
        </w:rPr>
        <w:t xml:space="preserve">ompetent Authority or </w:t>
      </w:r>
      <w:r w:rsidR="00BA552A">
        <w:rPr>
          <w:rFonts w:asciiTheme="minorHAnsi" w:hAnsiTheme="minorHAnsi"/>
          <w:sz w:val="22"/>
          <w:szCs w:val="22"/>
        </w:rPr>
        <w:t>users’</w:t>
      </w:r>
      <w:r w:rsidR="001971E6">
        <w:rPr>
          <w:rFonts w:asciiTheme="minorHAnsi" w:hAnsiTheme="minorHAnsi"/>
          <w:sz w:val="22"/>
          <w:szCs w:val="22"/>
        </w:rPr>
        <w:t xml:space="preserve"> forum</w:t>
      </w:r>
      <w:r>
        <w:rPr>
          <w:rFonts w:asciiTheme="minorHAnsi" w:hAnsiTheme="minorHAnsi"/>
          <w:sz w:val="22"/>
          <w:szCs w:val="22"/>
        </w:rPr>
        <w:t xml:space="preserve"> must then identify what risk control options </w:t>
      </w:r>
      <w:proofErr w:type="gramStart"/>
      <w:r>
        <w:rPr>
          <w:rFonts w:asciiTheme="minorHAnsi" w:hAnsiTheme="minorHAnsi"/>
          <w:sz w:val="22"/>
          <w:szCs w:val="22"/>
        </w:rPr>
        <w:t>should be used</w:t>
      </w:r>
      <w:proofErr w:type="gramEnd"/>
      <w:r>
        <w:rPr>
          <w:rFonts w:asciiTheme="minorHAnsi" w:hAnsiTheme="minorHAnsi"/>
          <w:sz w:val="22"/>
          <w:szCs w:val="22"/>
        </w:rPr>
        <w:t xml:space="preserve"> to manage each identified </w:t>
      </w:r>
      <w:r w:rsidR="001971E6">
        <w:rPr>
          <w:rFonts w:asciiTheme="minorHAnsi" w:hAnsiTheme="minorHAnsi"/>
          <w:sz w:val="22"/>
          <w:szCs w:val="22"/>
        </w:rPr>
        <w:t>undesirable incident</w:t>
      </w:r>
      <w:r>
        <w:rPr>
          <w:rFonts w:asciiTheme="minorHAnsi" w:hAnsiTheme="minorHAnsi"/>
          <w:sz w:val="22"/>
          <w:szCs w:val="22"/>
        </w:rPr>
        <w:t xml:space="preserve"> before making decisions and taking the necessary actions to implement those decisions</w:t>
      </w:r>
      <w:r w:rsidR="00E376EE">
        <w:rPr>
          <w:rStyle w:val="FootnoteReference"/>
          <w:rFonts w:asciiTheme="minorHAnsi" w:hAnsiTheme="minorHAnsi"/>
          <w:sz w:val="22"/>
          <w:szCs w:val="22"/>
        </w:rPr>
        <w:footnoteReference w:id="12"/>
      </w:r>
      <w:r>
        <w:rPr>
          <w:rFonts w:asciiTheme="minorHAnsi" w:hAnsiTheme="minorHAnsi"/>
          <w:sz w:val="22"/>
          <w:szCs w:val="22"/>
        </w:rPr>
        <w:t xml:space="preserve">. </w:t>
      </w:r>
    </w:p>
    <w:p w14:paraId="2F2653E4" w14:textId="77777777" w:rsidR="00E4021C" w:rsidRPr="00E4021C" w:rsidRDefault="00E4021C" w:rsidP="00E4021C">
      <w:pPr>
        <w:pStyle w:val="ListParagraph"/>
        <w:rPr>
          <w:rFonts w:asciiTheme="minorHAnsi" w:hAnsiTheme="minorHAnsi"/>
          <w:sz w:val="22"/>
          <w:szCs w:val="22"/>
        </w:rPr>
      </w:pPr>
    </w:p>
    <w:p w14:paraId="4E4460DA" w14:textId="3BD88283" w:rsidR="006324C3" w:rsidRPr="000F1834"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 xml:space="preserve">Some national Competent Authorities with existing risk management procedures may find </w:t>
      </w:r>
      <w:r w:rsidR="00091BF3">
        <w:rPr>
          <w:rFonts w:asciiTheme="minorHAnsi" w:hAnsiTheme="minorHAnsi"/>
          <w:i/>
          <w:sz w:val="22"/>
          <w:szCs w:val="22"/>
        </w:rPr>
        <w:t>RAMS</w:t>
      </w:r>
      <w:r w:rsidRPr="000F1834">
        <w:rPr>
          <w:rFonts w:asciiTheme="minorHAnsi" w:hAnsiTheme="minorHAnsi"/>
          <w:sz w:val="22"/>
          <w:szCs w:val="22"/>
        </w:rPr>
        <w:t xml:space="preserve"> a useful </w:t>
      </w:r>
      <w:r w:rsidR="004408A5" w:rsidRPr="000F1834">
        <w:rPr>
          <w:rFonts w:asciiTheme="minorHAnsi" w:hAnsiTheme="minorHAnsi"/>
          <w:sz w:val="22"/>
          <w:szCs w:val="22"/>
        </w:rPr>
        <w:t>check</w:t>
      </w:r>
      <w:r w:rsidR="004408A5">
        <w:rPr>
          <w:rFonts w:asciiTheme="minorHAnsi" w:hAnsiTheme="minorHAnsi"/>
          <w:sz w:val="22"/>
          <w:szCs w:val="22"/>
        </w:rPr>
        <w:t>list</w:t>
      </w:r>
      <w:r w:rsidRPr="000F1834">
        <w:rPr>
          <w:rFonts w:asciiTheme="minorHAnsi" w:hAnsiTheme="minorHAnsi"/>
          <w:sz w:val="22"/>
          <w:szCs w:val="22"/>
        </w:rPr>
        <w:t xml:space="preserve"> tool to </w:t>
      </w:r>
      <w:proofErr w:type="gramStart"/>
      <w:r w:rsidRPr="000F1834">
        <w:rPr>
          <w:rFonts w:asciiTheme="minorHAnsi" w:hAnsiTheme="minorHAnsi"/>
          <w:sz w:val="22"/>
          <w:szCs w:val="22"/>
        </w:rPr>
        <w:t>be used</w:t>
      </w:r>
      <w:proofErr w:type="gramEnd"/>
      <w:r w:rsidRPr="000F1834">
        <w:rPr>
          <w:rFonts w:asciiTheme="minorHAnsi" w:hAnsiTheme="minorHAnsi"/>
          <w:sz w:val="22"/>
          <w:szCs w:val="22"/>
        </w:rPr>
        <w:t xml:space="preserve"> during their own risk management processes</w:t>
      </w:r>
      <w:r w:rsidR="00E376EE">
        <w:rPr>
          <w:rFonts w:asciiTheme="minorHAnsi" w:hAnsiTheme="minorHAnsi"/>
          <w:sz w:val="22"/>
          <w:szCs w:val="22"/>
        </w:rPr>
        <w:t>.</w:t>
      </w:r>
      <w:r w:rsidRPr="000F1834">
        <w:rPr>
          <w:rFonts w:asciiTheme="minorHAnsi" w:hAnsiTheme="minorHAnsi"/>
          <w:sz w:val="22"/>
          <w:szCs w:val="22"/>
        </w:rPr>
        <w:t xml:space="preserve"> </w:t>
      </w:r>
    </w:p>
    <w:p w14:paraId="3A8BEC94" w14:textId="77777777" w:rsidR="00E4021C" w:rsidRDefault="00E4021C">
      <w:pPr>
        <w:spacing w:after="200" w:line="276" w:lineRule="auto"/>
      </w:pPr>
      <w:r>
        <w:br w:type="page"/>
      </w:r>
    </w:p>
    <w:p w14:paraId="304462F0" w14:textId="301F444C" w:rsidR="006324C3" w:rsidRPr="000F1834" w:rsidRDefault="006324C3" w:rsidP="006324C3">
      <w:pPr>
        <w:jc w:val="both"/>
      </w:pPr>
      <w:r w:rsidRPr="000F1834">
        <w:lastRenderedPageBreak/>
        <w:t xml:space="preserve"> </w:t>
      </w:r>
    </w:p>
    <w:p w14:paraId="4A945F90" w14:textId="77777777" w:rsidR="006324C3" w:rsidRPr="00E4021C" w:rsidRDefault="006324C3" w:rsidP="006324C3">
      <w:pPr>
        <w:jc w:val="both"/>
        <w:rPr>
          <w:b/>
          <w:sz w:val="22"/>
        </w:rPr>
      </w:pPr>
      <w:r w:rsidRPr="00E4021C">
        <w:rPr>
          <w:b/>
          <w:sz w:val="22"/>
        </w:rPr>
        <w:t xml:space="preserve">Selection of </w:t>
      </w:r>
      <w:commentRangeStart w:id="30"/>
      <w:r w:rsidRPr="00E4021C">
        <w:rPr>
          <w:b/>
          <w:sz w:val="22"/>
        </w:rPr>
        <w:t>Zones</w:t>
      </w:r>
      <w:commentRangeEnd w:id="30"/>
      <w:r w:rsidR="00950E72">
        <w:rPr>
          <w:rStyle w:val="CommentReference"/>
        </w:rPr>
        <w:commentReference w:id="30"/>
      </w:r>
    </w:p>
    <w:p w14:paraId="3922F101" w14:textId="3CCF8370"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Each State will have maritime regions in which the environmental conditions, volume of traffic and degree of risk are </w:t>
      </w:r>
      <w:r w:rsidR="00950E72">
        <w:rPr>
          <w:rFonts w:asciiTheme="minorHAnsi" w:hAnsiTheme="minorHAnsi"/>
          <w:sz w:val="22"/>
          <w:szCs w:val="22"/>
        </w:rPr>
        <w:t>unique</w:t>
      </w:r>
      <w:r w:rsidRPr="003D592E">
        <w:rPr>
          <w:rFonts w:asciiTheme="minorHAnsi" w:hAnsiTheme="minorHAnsi"/>
          <w:sz w:val="22"/>
          <w:szCs w:val="22"/>
        </w:rPr>
        <w:t xml:space="preserve">. For example an offshore zone; coastal zones; straights and choke points; restricted waters; major ports and riverine waterways. By dividing the waters of a State into defined geographical regions or zones, a risk assessment of each zone </w:t>
      </w:r>
      <w:proofErr w:type="gramStart"/>
      <w:r w:rsidRPr="003D592E">
        <w:rPr>
          <w:rFonts w:asciiTheme="minorHAnsi" w:hAnsiTheme="minorHAnsi"/>
          <w:sz w:val="22"/>
          <w:szCs w:val="22"/>
        </w:rPr>
        <w:t>can be made</w:t>
      </w:r>
      <w:proofErr w:type="gramEnd"/>
      <w:r w:rsidRPr="003D592E">
        <w:rPr>
          <w:rFonts w:asciiTheme="minorHAnsi" w:hAnsiTheme="minorHAnsi"/>
          <w:sz w:val="22"/>
          <w:szCs w:val="22"/>
        </w:rPr>
        <w:t xml:space="preserve"> and risk control options developed for that zone. Worksheets </w:t>
      </w:r>
      <w:r w:rsidR="004408A5">
        <w:rPr>
          <w:rFonts w:asciiTheme="minorHAnsi" w:hAnsiTheme="minorHAnsi"/>
          <w:sz w:val="22"/>
          <w:szCs w:val="22"/>
        </w:rPr>
        <w:t>B</w:t>
      </w:r>
      <w:r w:rsidR="00AE426D">
        <w:rPr>
          <w:rFonts w:asciiTheme="minorHAnsi" w:hAnsiTheme="minorHAnsi"/>
          <w:sz w:val="22"/>
          <w:szCs w:val="22"/>
        </w:rPr>
        <w:t>, C</w:t>
      </w:r>
      <w:r w:rsidRPr="003D592E">
        <w:rPr>
          <w:rFonts w:asciiTheme="minorHAnsi" w:hAnsiTheme="minorHAnsi"/>
          <w:sz w:val="22"/>
          <w:szCs w:val="22"/>
        </w:rPr>
        <w:t xml:space="preserve"> and </w:t>
      </w:r>
      <w:r w:rsidR="00AE426D">
        <w:rPr>
          <w:rFonts w:asciiTheme="minorHAnsi" w:hAnsiTheme="minorHAnsi"/>
          <w:sz w:val="22"/>
          <w:szCs w:val="22"/>
        </w:rPr>
        <w:t>D</w:t>
      </w:r>
      <w:r w:rsidRPr="003D592E">
        <w:rPr>
          <w:rFonts w:asciiTheme="minorHAnsi" w:hAnsiTheme="minorHAnsi"/>
          <w:sz w:val="22"/>
          <w:szCs w:val="22"/>
        </w:rPr>
        <w:t xml:space="preserve"> should be adapted as necessary for each zone or waterway.</w:t>
      </w:r>
    </w:p>
    <w:p w14:paraId="45199CF3" w14:textId="77777777" w:rsidR="00E4021C" w:rsidRPr="003D592E" w:rsidRDefault="00E4021C" w:rsidP="00E4021C">
      <w:pPr>
        <w:pStyle w:val="ListParagraph"/>
        <w:ind w:left="360"/>
        <w:jc w:val="both"/>
        <w:rPr>
          <w:rFonts w:asciiTheme="minorHAnsi" w:hAnsiTheme="minorHAnsi"/>
          <w:sz w:val="22"/>
          <w:szCs w:val="22"/>
        </w:rPr>
      </w:pPr>
    </w:p>
    <w:p w14:paraId="59BDFBEA" w14:textId="1B188F27" w:rsidR="00E4021C" w:rsidRPr="00EA2D92" w:rsidRDefault="006324C3" w:rsidP="00091BF3">
      <w:pPr>
        <w:pStyle w:val="ListParagraph"/>
        <w:numPr>
          <w:ilvl w:val="0"/>
          <w:numId w:val="34"/>
        </w:numPr>
        <w:jc w:val="both"/>
        <w:rPr>
          <w:rFonts w:asciiTheme="minorHAnsi" w:hAnsiTheme="minorHAnsi"/>
          <w:sz w:val="22"/>
          <w:szCs w:val="22"/>
        </w:rPr>
      </w:pPr>
      <w:r w:rsidRPr="00EA2D92">
        <w:rPr>
          <w:rFonts w:asciiTheme="minorHAnsi" w:hAnsiTheme="minorHAnsi"/>
          <w:sz w:val="22"/>
          <w:szCs w:val="22"/>
        </w:rPr>
        <w:t xml:space="preserve">The Competent Authority of any </w:t>
      </w:r>
      <w:r w:rsidR="00E4021C" w:rsidRPr="00EA2D92">
        <w:rPr>
          <w:rFonts w:asciiTheme="minorHAnsi" w:hAnsiTheme="minorHAnsi"/>
          <w:sz w:val="22"/>
          <w:szCs w:val="22"/>
        </w:rPr>
        <w:t xml:space="preserve">State that decides to use </w:t>
      </w:r>
      <w:r w:rsidR="00091BF3">
        <w:rPr>
          <w:rFonts w:asciiTheme="minorHAnsi" w:hAnsiTheme="minorHAnsi"/>
          <w:i/>
          <w:sz w:val="22"/>
          <w:szCs w:val="22"/>
        </w:rPr>
        <w:t>RAMS</w:t>
      </w:r>
      <w:r w:rsidRPr="008653EC">
        <w:rPr>
          <w:rFonts w:asciiTheme="minorHAnsi" w:hAnsiTheme="minorHAnsi"/>
          <w:sz w:val="22"/>
          <w:szCs w:val="22"/>
        </w:rPr>
        <w:t xml:space="preserve"> should firstly divide its waters into geographically defined zones with similar volumes of traf</w:t>
      </w:r>
      <w:r w:rsidRPr="00AB366C">
        <w:rPr>
          <w:rFonts w:asciiTheme="minorHAnsi" w:hAnsiTheme="minorHAnsi"/>
          <w:sz w:val="22"/>
          <w:szCs w:val="22"/>
        </w:rPr>
        <w:t xml:space="preserve">fic and degrees of risk. In broad </w:t>
      </w:r>
      <w:r w:rsidR="00E4021C" w:rsidRPr="00AB366C">
        <w:rPr>
          <w:rFonts w:asciiTheme="minorHAnsi" w:hAnsiTheme="minorHAnsi"/>
          <w:sz w:val="22"/>
          <w:szCs w:val="22"/>
        </w:rPr>
        <w:t>terms,</w:t>
      </w:r>
      <w:r w:rsidRPr="00A95B51">
        <w:rPr>
          <w:rFonts w:asciiTheme="minorHAnsi" w:hAnsiTheme="minorHAnsi"/>
          <w:sz w:val="22"/>
          <w:szCs w:val="22"/>
        </w:rPr>
        <w:t xml:space="preserve"> the offshore and coastal water zones can cover a large area, with smaller zones </w:t>
      </w:r>
      <w:proofErr w:type="gramStart"/>
      <w:r w:rsidRPr="00A95B51">
        <w:rPr>
          <w:rFonts w:asciiTheme="minorHAnsi" w:hAnsiTheme="minorHAnsi"/>
          <w:sz w:val="22"/>
          <w:szCs w:val="22"/>
        </w:rPr>
        <w:t>being defined</w:t>
      </w:r>
      <w:proofErr w:type="gramEnd"/>
      <w:r w:rsidRPr="00A95B51">
        <w:rPr>
          <w:rFonts w:asciiTheme="minorHAnsi" w:hAnsiTheme="minorHAnsi"/>
          <w:sz w:val="22"/>
          <w:szCs w:val="22"/>
        </w:rPr>
        <w:t xml:space="preserve"> for restricted waters and choke points. </w:t>
      </w:r>
    </w:p>
    <w:p w14:paraId="5067CBBE" w14:textId="36D2E7C6" w:rsidR="00E4021C" w:rsidRDefault="00E4021C" w:rsidP="00030F29">
      <w:pPr>
        <w:pStyle w:val="ListParagraph"/>
        <w:numPr>
          <w:ilvl w:val="0"/>
          <w:numId w:val="34"/>
        </w:numPr>
        <w:jc w:val="both"/>
        <w:rPr>
          <w:rFonts w:asciiTheme="minorHAnsi" w:hAnsiTheme="minorHAnsi"/>
          <w:sz w:val="22"/>
          <w:szCs w:val="22"/>
        </w:rPr>
      </w:pPr>
    </w:p>
    <w:p w14:paraId="55607E6F" w14:textId="77777777" w:rsidR="00E4021C" w:rsidRPr="00E4021C" w:rsidRDefault="00E4021C" w:rsidP="00E4021C">
      <w:pPr>
        <w:pStyle w:val="ListParagraph"/>
        <w:rPr>
          <w:rFonts w:asciiTheme="minorHAnsi" w:hAnsiTheme="minorHAnsi"/>
          <w:sz w:val="22"/>
          <w:szCs w:val="22"/>
        </w:rPr>
      </w:pPr>
    </w:p>
    <w:p w14:paraId="50CEC8F5" w14:textId="49CF9A4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Once the Competent Authority has defined its zones by identifying </w:t>
      </w:r>
      <w:r w:rsidR="004408A5">
        <w:rPr>
          <w:rFonts w:asciiTheme="minorHAnsi" w:hAnsiTheme="minorHAnsi"/>
          <w:sz w:val="22"/>
          <w:szCs w:val="22"/>
        </w:rPr>
        <w:t xml:space="preserve">number (1 – 10 etc.) or </w:t>
      </w:r>
      <w:r>
        <w:rPr>
          <w:rFonts w:asciiTheme="minorHAnsi" w:hAnsiTheme="minorHAnsi"/>
          <w:sz w:val="22"/>
          <w:szCs w:val="22"/>
        </w:rPr>
        <w:t>letter (A</w:t>
      </w:r>
      <w:r w:rsidR="004408A5">
        <w:rPr>
          <w:rFonts w:asciiTheme="minorHAnsi" w:hAnsiTheme="minorHAnsi"/>
          <w:sz w:val="22"/>
          <w:szCs w:val="22"/>
        </w:rPr>
        <w:t xml:space="preserve"> </w:t>
      </w:r>
      <w:r>
        <w:rPr>
          <w:rFonts w:asciiTheme="minorHAnsi" w:hAnsiTheme="minorHAnsi"/>
          <w:sz w:val="22"/>
          <w:szCs w:val="22"/>
        </w:rPr>
        <w:t>-</w:t>
      </w:r>
      <w:r w:rsidR="004408A5">
        <w:rPr>
          <w:rFonts w:asciiTheme="minorHAnsi" w:hAnsiTheme="minorHAnsi"/>
          <w:sz w:val="22"/>
          <w:szCs w:val="22"/>
        </w:rPr>
        <w:t xml:space="preserve"> </w:t>
      </w:r>
      <w:r>
        <w:rPr>
          <w:rFonts w:asciiTheme="minorHAnsi" w:hAnsiTheme="minorHAnsi"/>
          <w:sz w:val="22"/>
          <w:szCs w:val="22"/>
        </w:rPr>
        <w:t xml:space="preserve">Z) and name (title), they </w:t>
      </w:r>
      <w:proofErr w:type="gramStart"/>
      <w:r>
        <w:rPr>
          <w:rFonts w:asciiTheme="minorHAnsi" w:hAnsiTheme="minorHAnsi"/>
          <w:sz w:val="22"/>
          <w:szCs w:val="22"/>
        </w:rPr>
        <w:t>should be listed</w:t>
      </w:r>
      <w:proofErr w:type="gramEnd"/>
      <w:r>
        <w:rPr>
          <w:rFonts w:asciiTheme="minorHAnsi" w:hAnsiTheme="minorHAnsi"/>
          <w:sz w:val="22"/>
          <w:szCs w:val="22"/>
        </w:rPr>
        <w:t xml:space="preserve"> in operational or strategic plans so that stakeholders can be made aware of the risk control options being implemented in them. This will enable targeted lists of stakeholders and user forum groups to </w:t>
      </w:r>
      <w:proofErr w:type="gramStart"/>
      <w:r>
        <w:rPr>
          <w:rFonts w:asciiTheme="minorHAnsi" w:hAnsiTheme="minorHAnsi"/>
          <w:sz w:val="22"/>
          <w:szCs w:val="22"/>
        </w:rPr>
        <w:t>be specified</w:t>
      </w:r>
      <w:proofErr w:type="gramEnd"/>
      <w:r>
        <w:rPr>
          <w:rFonts w:asciiTheme="minorHAnsi" w:hAnsiTheme="minorHAnsi"/>
          <w:sz w:val="22"/>
          <w:szCs w:val="22"/>
        </w:rPr>
        <w:t xml:space="preserve"> in the stakeholder worksheet for each zone. </w:t>
      </w:r>
    </w:p>
    <w:p w14:paraId="280031CD" w14:textId="77777777" w:rsidR="006324C3" w:rsidRPr="0079267A" w:rsidRDefault="006324C3" w:rsidP="006324C3">
      <w:pPr>
        <w:jc w:val="both"/>
      </w:pPr>
    </w:p>
    <w:p w14:paraId="2A83544D" w14:textId="10D42F45" w:rsidR="006324C3" w:rsidRDefault="006324C3" w:rsidP="006324C3">
      <w:pPr>
        <w:jc w:val="both"/>
        <w:rPr>
          <w:b/>
          <w:sz w:val="22"/>
        </w:rPr>
      </w:pPr>
      <w:r w:rsidRPr="00E4021C">
        <w:rPr>
          <w:b/>
          <w:sz w:val="22"/>
        </w:rPr>
        <w:t xml:space="preserve">Statistical Data Worksheet </w:t>
      </w:r>
      <w:r w:rsidR="004B7D1A">
        <w:rPr>
          <w:b/>
          <w:sz w:val="22"/>
        </w:rPr>
        <w:t xml:space="preserve">(B) </w:t>
      </w:r>
      <w:r w:rsidRPr="00E4021C">
        <w:rPr>
          <w:b/>
          <w:sz w:val="22"/>
        </w:rPr>
        <w:t>–</w:t>
      </w:r>
      <w:r w:rsidR="00E4021C">
        <w:rPr>
          <w:b/>
          <w:sz w:val="22"/>
        </w:rPr>
        <w:t xml:space="preserve"> </w:t>
      </w:r>
      <w:proofErr w:type="gramStart"/>
      <w:r w:rsidR="00E4021C" w:rsidRPr="00E4021C">
        <w:rPr>
          <w:b/>
          <w:sz w:val="22"/>
        </w:rPr>
        <w:t>Step-by-Step</w:t>
      </w:r>
      <w:proofErr w:type="gramEnd"/>
      <w:r w:rsidRPr="00E4021C">
        <w:rPr>
          <w:b/>
          <w:sz w:val="22"/>
        </w:rPr>
        <w:t xml:space="preserve"> Guide</w:t>
      </w:r>
    </w:p>
    <w:p w14:paraId="375983F0" w14:textId="77777777" w:rsidR="00E4021C" w:rsidRPr="00E4021C" w:rsidRDefault="00E4021C" w:rsidP="006324C3">
      <w:pPr>
        <w:jc w:val="both"/>
        <w:rPr>
          <w:b/>
          <w:sz w:val="22"/>
        </w:rPr>
      </w:pPr>
    </w:p>
    <w:p w14:paraId="0B45C4C0" w14:textId="77777777" w:rsidR="006324C3" w:rsidRDefault="006324C3" w:rsidP="00030F29">
      <w:pPr>
        <w:pStyle w:val="ListParagraph"/>
        <w:numPr>
          <w:ilvl w:val="0"/>
          <w:numId w:val="34"/>
        </w:numPr>
        <w:jc w:val="both"/>
        <w:rPr>
          <w:rFonts w:asciiTheme="minorHAnsi" w:hAnsiTheme="minorHAnsi"/>
          <w:sz w:val="22"/>
          <w:szCs w:val="22"/>
        </w:rPr>
      </w:pPr>
      <w:r w:rsidRPr="00C66B83">
        <w:rPr>
          <w:rFonts w:asciiTheme="minorHAnsi" w:hAnsiTheme="minorHAnsi"/>
          <w:b/>
          <w:sz w:val="22"/>
          <w:szCs w:val="22"/>
        </w:rPr>
        <w:t>Technical Details</w:t>
      </w:r>
      <w:r>
        <w:rPr>
          <w:rFonts w:asciiTheme="minorHAnsi" w:hAnsiTheme="minorHAnsi"/>
          <w:sz w:val="22"/>
          <w:szCs w:val="22"/>
        </w:rPr>
        <w:t xml:space="preserve">: </w:t>
      </w:r>
    </w:p>
    <w:p w14:paraId="0E99A4C3" w14:textId="0216BDD5"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identifying </w:t>
      </w:r>
      <w:r w:rsidR="004408A5">
        <w:rPr>
          <w:rFonts w:asciiTheme="minorHAnsi" w:hAnsiTheme="minorHAnsi"/>
          <w:sz w:val="22"/>
          <w:szCs w:val="22"/>
        </w:rPr>
        <w:t xml:space="preserve">number or </w:t>
      </w:r>
      <w:r>
        <w:rPr>
          <w:rFonts w:asciiTheme="minorHAnsi" w:hAnsiTheme="minorHAnsi"/>
          <w:sz w:val="22"/>
          <w:szCs w:val="22"/>
        </w:rPr>
        <w:t xml:space="preserve">letter </w:t>
      </w:r>
      <w:r w:rsidR="007416DB">
        <w:rPr>
          <w:rFonts w:asciiTheme="minorHAnsi" w:hAnsiTheme="minorHAnsi"/>
          <w:sz w:val="22"/>
          <w:szCs w:val="22"/>
        </w:rPr>
        <w:t xml:space="preserve">of the zone </w:t>
      </w:r>
      <w:r>
        <w:rPr>
          <w:rFonts w:asciiTheme="minorHAnsi" w:hAnsiTheme="minorHAnsi"/>
          <w:sz w:val="22"/>
          <w:szCs w:val="22"/>
        </w:rPr>
        <w:t xml:space="preserve">and </w:t>
      </w:r>
      <w:r w:rsidR="007416DB">
        <w:rPr>
          <w:rFonts w:asciiTheme="minorHAnsi" w:hAnsiTheme="minorHAnsi"/>
          <w:sz w:val="22"/>
          <w:szCs w:val="22"/>
        </w:rPr>
        <w:t xml:space="preserve">give it a </w:t>
      </w:r>
      <w:r>
        <w:rPr>
          <w:rFonts w:asciiTheme="minorHAnsi" w:hAnsiTheme="minorHAnsi"/>
          <w:sz w:val="22"/>
          <w:szCs w:val="22"/>
        </w:rPr>
        <w:t>title.</w:t>
      </w:r>
    </w:p>
    <w:p w14:paraId="37528A5B"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existing monitored and non-monitored floating </w:t>
      </w:r>
      <w:commentRangeStart w:id="31"/>
      <w:r>
        <w:rPr>
          <w:rFonts w:asciiTheme="minorHAnsi" w:hAnsiTheme="minorHAnsi"/>
          <w:sz w:val="22"/>
          <w:szCs w:val="22"/>
        </w:rPr>
        <w:t xml:space="preserve">AtoN in the zone. </w:t>
      </w:r>
      <w:commentRangeEnd w:id="31"/>
      <w:r w:rsidR="008653EC">
        <w:rPr>
          <w:rStyle w:val="CommentReference"/>
          <w:rFonts w:asciiTheme="minorHAnsi" w:eastAsiaTheme="minorHAnsi" w:hAnsiTheme="minorHAnsi" w:cstheme="minorBidi"/>
          <w:lang w:eastAsia="en-US"/>
        </w:rPr>
        <w:commentReference w:id="31"/>
      </w:r>
      <w:r>
        <w:rPr>
          <w:rFonts w:asciiTheme="minorHAnsi" w:hAnsiTheme="minorHAnsi"/>
          <w:sz w:val="22"/>
          <w:szCs w:val="22"/>
        </w:rPr>
        <w:t xml:space="preserve">The total of floating AtoN </w:t>
      </w:r>
      <w:proofErr w:type="gramStart"/>
      <w:r>
        <w:rPr>
          <w:rFonts w:asciiTheme="minorHAnsi" w:hAnsiTheme="minorHAnsi"/>
          <w:sz w:val="22"/>
          <w:szCs w:val="22"/>
        </w:rPr>
        <w:t>will be produced</w:t>
      </w:r>
      <w:proofErr w:type="gramEnd"/>
      <w:r>
        <w:rPr>
          <w:rFonts w:asciiTheme="minorHAnsi" w:hAnsiTheme="minorHAnsi"/>
          <w:sz w:val="22"/>
          <w:szCs w:val="22"/>
        </w:rPr>
        <w:t xml:space="preserve"> automatically.</w:t>
      </w:r>
    </w:p>
    <w:p w14:paraId="7492A3C4" w14:textId="26DDDE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w:t>
      </w:r>
      <w:proofErr w:type="spellStart"/>
      <w:r>
        <w:rPr>
          <w:rFonts w:asciiTheme="minorHAnsi" w:hAnsiTheme="minorHAnsi"/>
          <w:sz w:val="22"/>
          <w:szCs w:val="22"/>
        </w:rPr>
        <w:t>Racons</w:t>
      </w:r>
      <w:proofErr w:type="spellEnd"/>
      <w:r>
        <w:rPr>
          <w:rFonts w:asciiTheme="minorHAnsi" w:hAnsiTheme="minorHAnsi"/>
          <w:sz w:val="22"/>
          <w:szCs w:val="22"/>
        </w:rPr>
        <w:t xml:space="preserve"> and fixed AtoN in the zone. Note that “beacons” includes lighthouses and </w:t>
      </w:r>
      <w:proofErr w:type="spellStart"/>
      <w:r>
        <w:rPr>
          <w:rFonts w:asciiTheme="minorHAnsi" w:hAnsiTheme="minorHAnsi"/>
          <w:sz w:val="22"/>
          <w:szCs w:val="22"/>
        </w:rPr>
        <w:t>daymarks</w:t>
      </w:r>
      <w:proofErr w:type="spellEnd"/>
      <w:r>
        <w:rPr>
          <w:rFonts w:asciiTheme="minorHAnsi" w:hAnsiTheme="minorHAnsi"/>
          <w:sz w:val="22"/>
          <w:szCs w:val="22"/>
        </w:rPr>
        <w:t xml:space="preserve">. This should be the total number of AtoN whether they </w:t>
      </w:r>
      <w:proofErr w:type="gramStart"/>
      <w:r>
        <w:rPr>
          <w:rFonts w:asciiTheme="minorHAnsi" w:hAnsiTheme="minorHAnsi"/>
          <w:sz w:val="22"/>
          <w:szCs w:val="22"/>
        </w:rPr>
        <w:t xml:space="preserve">are owned, operated or maintained by the Competent Authority or </w:t>
      </w:r>
      <w:r w:rsidR="00AB6DC9">
        <w:rPr>
          <w:rFonts w:asciiTheme="minorHAnsi" w:hAnsiTheme="minorHAnsi"/>
          <w:sz w:val="22"/>
          <w:szCs w:val="22"/>
        </w:rPr>
        <w:t>b</w:t>
      </w:r>
      <w:r>
        <w:rPr>
          <w:rFonts w:asciiTheme="minorHAnsi" w:hAnsiTheme="minorHAnsi"/>
          <w:sz w:val="22"/>
          <w:szCs w:val="22"/>
        </w:rPr>
        <w:t>y another AtoN service provider such as a port authority, military or private organisation</w:t>
      </w:r>
      <w:proofErr w:type="gramEnd"/>
      <w:r>
        <w:rPr>
          <w:rFonts w:asciiTheme="minorHAnsi" w:hAnsiTheme="minorHAnsi"/>
          <w:sz w:val="22"/>
          <w:szCs w:val="22"/>
        </w:rPr>
        <w:t xml:space="preserve">. The total number of fixed and floating AtoN </w:t>
      </w:r>
      <w:proofErr w:type="gramStart"/>
      <w:r>
        <w:rPr>
          <w:rFonts w:asciiTheme="minorHAnsi" w:hAnsiTheme="minorHAnsi"/>
          <w:sz w:val="22"/>
          <w:szCs w:val="22"/>
        </w:rPr>
        <w:t>will be produced</w:t>
      </w:r>
      <w:proofErr w:type="gramEnd"/>
      <w:r>
        <w:rPr>
          <w:rFonts w:asciiTheme="minorHAnsi" w:hAnsiTheme="minorHAnsi"/>
          <w:sz w:val="22"/>
          <w:szCs w:val="22"/>
        </w:rPr>
        <w:t xml:space="preserve"> automatically. </w:t>
      </w:r>
    </w:p>
    <w:p w14:paraId="38A186D2" w14:textId="022062D2" w:rsidR="006324C3" w:rsidRPr="007778CD" w:rsidRDefault="006324C3" w:rsidP="00030F29">
      <w:pPr>
        <w:pStyle w:val="ListParagraph"/>
        <w:numPr>
          <w:ilvl w:val="1"/>
          <w:numId w:val="34"/>
        </w:numPr>
        <w:jc w:val="both"/>
        <w:rPr>
          <w:rFonts w:asciiTheme="minorHAnsi" w:hAnsiTheme="minorHAnsi"/>
          <w:sz w:val="22"/>
          <w:szCs w:val="22"/>
        </w:rPr>
      </w:pPr>
      <w:r w:rsidRPr="007778CD">
        <w:rPr>
          <w:rFonts w:asciiTheme="minorHAnsi" w:hAnsiTheme="minorHAnsi"/>
          <w:sz w:val="22"/>
          <w:szCs w:val="22"/>
        </w:rPr>
        <w:t>Answer the s</w:t>
      </w:r>
      <w:r w:rsidR="009B08A8">
        <w:rPr>
          <w:rFonts w:asciiTheme="minorHAnsi" w:hAnsiTheme="minorHAnsi"/>
          <w:sz w:val="22"/>
          <w:szCs w:val="22"/>
        </w:rPr>
        <w:t>ix</w:t>
      </w:r>
      <w:r w:rsidRPr="007778CD">
        <w:rPr>
          <w:rFonts w:asciiTheme="minorHAnsi" w:hAnsiTheme="minorHAnsi"/>
          <w:sz w:val="22"/>
          <w:szCs w:val="22"/>
        </w:rPr>
        <w:t xml:space="preserve"> questions relating to DGNSS; VTS; Routeing and reporting measures</w:t>
      </w:r>
      <w:r w:rsidR="00F64665">
        <w:rPr>
          <w:rFonts w:asciiTheme="minorHAnsi" w:hAnsiTheme="minorHAnsi"/>
          <w:sz w:val="22"/>
          <w:szCs w:val="22"/>
        </w:rPr>
        <w:t>;</w:t>
      </w:r>
      <w:r w:rsidRPr="007778CD">
        <w:rPr>
          <w:rFonts w:asciiTheme="minorHAnsi" w:hAnsiTheme="minorHAnsi"/>
          <w:sz w:val="22"/>
          <w:szCs w:val="22"/>
        </w:rPr>
        <w:t xml:space="preserve"> </w:t>
      </w:r>
      <w:r w:rsidR="00F64665" w:rsidRPr="007778CD">
        <w:rPr>
          <w:rFonts w:asciiTheme="minorHAnsi" w:hAnsiTheme="minorHAnsi"/>
          <w:sz w:val="22"/>
          <w:szCs w:val="22"/>
        </w:rPr>
        <w:t xml:space="preserve">pilotage </w:t>
      </w:r>
      <w:r w:rsidRPr="007778CD">
        <w:rPr>
          <w:rFonts w:asciiTheme="minorHAnsi" w:hAnsiTheme="minorHAnsi"/>
          <w:sz w:val="22"/>
          <w:szCs w:val="22"/>
        </w:rPr>
        <w:t xml:space="preserve">and virtual AtoN potential. Note that additional factors such as traffic choke points, sharp bends in waterways and topography may need to </w:t>
      </w:r>
      <w:proofErr w:type="gramStart"/>
      <w:r w:rsidRPr="007778CD">
        <w:rPr>
          <w:rFonts w:asciiTheme="minorHAnsi" w:hAnsiTheme="minorHAnsi"/>
          <w:sz w:val="22"/>
          <w:szCs w:val="22"/>
        </w:rPr>
        <w:t>be considered</w:t>
      </w:r>
      <w:proofErr w:type="gramEnd"/>
      <w:r w:rsidRPr="007778CD">
        <w:rPr>
          <w:rFonts w:asciiTheme="minorHAnsi" w:hAnsiTheme="minorHAnsi"/>
          <w:sz w:val="22"/>
          <w:szCs w:val="22"/>
        </w:rPr>
        <w:t xml:space="preserve">. If so, additional lines </w:t>
      </w:r>
      <w:proofErr w:type="gramStart"/>
      <w:r w:rsidRPr="007778CD">
        <w:rPr>
          <w:rFonts w:asciiTheme="minorHAnsi" w:hAnsiTheme="minorHAnsi"/>
          <w:sz w:val="22"/>
          <w:szCs w:val="22"/>
        </w:rPr>
        <w:t>should be added</w:t>
      </w:r>
      <w:proofErr w:type="gramEnd"/>
      <w:r w:rsidRPr="007778CD">
        <w:rPr>
          <w:rFonts w:asciiTheme="minorHAnsi" w:hAnsiTheme="minorHAnsi"/>
          <w:sz w:val="22"/>
          <w:szCs w:val="22"/>
        </w:rPr>
        <w:t xml:space="preserve"> to worksheets </w:t>
      </w:r>
      <w:r w:rsidR="00F64665">
        <w:rPr>
          <w:rFonts w:asciiTheme="minorHAnsi" w:hAnsiTheme="minorHAnsi"/>
          <w:sz w:val="22"/>
          <w:szCs w:val="22"/>
        </w:rPr>
        <w:t>B</w:t>
      </w:r>
      <w:r w:rsidRPr="007778CD">
        <w:rPr>
          <w:rFonts w:asciiTheme="minorHAnsi" w:hAnsiTheme="minorHAnsi"/>
          <w:sz w:val="22"/>
          <w:szCs w:val="22"/>
        </w:rPr>
        <w:t xml:space="preserve"> and </w:t>
      </w:r>
      <w:r w:rsidR="00F64665">
        <w:rPr>
          <w:rFonts w:asciiTheme="minorHAnsi" w:hAnsiTheme="minorHAnsi"/>
          <w:sz w:val="22"/>
          <w:szCs w:val="22"/>
        </w:rPr>
        <w:t>C</w:t>
      </w:r>
      <w:r w:rsidRPr="007778CD">
        <w:rPr>
          <w:rFonts w:asciiTheme="minorHAnsi" w:hAnsiTheme="minorHAnsi"/>
          <w:sz w:val="22"/>
          <w:szCs w:val="22"/>
        </w:rPr>
        <w:t>.</w:t>
      </w:r>
    </w:p>
    <w:p w14:paraId="27BE006E" w14:textId="132CB7F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Not all the technical information </w:t>
      </w:r>
      <w:r w:rsidR="00312C73">
        <w:rPr>
          <w:rFonts w:asciiTheme="minorHAnsi" w:hAnsiTheme="minorHAnsi"/>
          <w:sz w:val="22"/>
          <w:szCs w:val="22"/>
        </w:rPr>
        <w:t xml:space="preserve">on worksheet B </w:t>
      </w:r>
      <w:proofErr w:type="gramStart"/>
      <w:r>
        <w:rPr>
          <w:rFonts w:asciiTheme="minorHAnsi" w:hAnsiTheme="minorHAnsi"/>
          <w:sz w:val="22"/>
          <w:szCs w:val="22"/>
        </w:rPr>
        <w:t>is input</w:t>
      </w:r>
      <w:proofErr w:type="gramEnd"/>
      <w:r>
        <w:rPr>
          <w:rFonts w:asciiTheme="minorHAnsi" w:hAnsiTheme="minorHAnsi"/>
          <w:sz w:val="22"/>
          <w:szCs w:val="22"/>
        </w:rPr>
        <w:t xml:space="preserve"> directly to the risk </w:t>
      </w:r>
      <w:r w:rsidR="009B69F9">
        <w:rPr>
          <w:rFonts w:asciiTheme="minorHAnsi" w:hAnsiTheme="minorHAnsi"/>
          <w:sz w:val="22"/>
          <w:szCs w:val="22"/>
        </w:rPr>
        <w:t>matrix</w:t>
      </w:r>
      <w:r>
        <w:rPr>
          <w:rFonts w:asciiTheme="minorHAnsi" w:hAnsiTheme="minorHAnsi"/>
          <w:sz w:val="22"/>
          <w:szCs w:val="22"/>
        </w:rPr>
        <w:t xml:space="preserve"> worksheet</w:t>
      </w:r>
      <w:r w:rsidR="00312C73">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w:t>
      </w:r>
    </w:p>
    <w:p w14:paraId="5E621B9F" w14:textId="77777777" w:rsidR="00E4021C" w:rsidRPr="00E4021C" w:rsidRDefault="00E4021C" w:rsidP="00E4021C">
      <w:pPr>
        <w:jc w:val="both"/>
        <w:rPr>
          <w:sz w:val="22"/>
        </w:rPr>
      </w:pPr>
    </w:p>
    <w:p w14:paraId="3F234325" w14:textId="77777777" w:rsidR="006324C3" w:rsidRPr="00686939"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Hazards –</w:t>
      </w:r>
      <w:r w:rsidRPr="00686939">
        <w:rPr>
          <w:rFonts w:asciiTheme="minorHAnsi" w:hAnsiTheme="minorHAnsi"/>
          <w:b/>
          <w:sz w:val="22"/>
          <w:szCs w:val="22"/>
        </w:rPr>
        <w:t xml:space="preserve"> </w:t>
      </w:r>
      <w:commentRangeStart w:id="32"/>
      <w:r w:rsidRPr="00686939">
        <w:rPr>
          <w:rFonts w:asciiTheme="minorHAnsi" w:hAnsiTheme="minorHAnsi"/>
          <w:b/>
          <w:sz w:val="22"/>
          <w:szCs w:val="22"/>
        </w:rPr>
        <w:t>Preparation</w:t>
      </w:r>
      <w:r>
        <w:rPr>
          <w:rFonts w:asciiTheme="minorHAnsi" w:hAnsiTheme="minorHAnsi"/>
          <w:b/>
          <w:sz w:val="22"/>
          <w:szCs w:val="22"/>
        </w:rPr>
        <w:t>:</w:t>
      </w:r>
      <w:commentRangeEnd w:id="32"/>
      <w:r w:rsidR="008653EC">
        <w:rPr>
          <w:rStyle w:val="CommentReference"/>
          <w:rFonts w:asciiTheme="minorHAnsi" w:eastAsiaTheme="minorHAnsi" w:hAnsiTheme="minorHAnsi" w:cstheme="minorBidi"/>
          <w:lang w:eastAsia="en-US"/>
        </w:rPr>
        <w:commentReference w:id="32"/>
      </w:r>
    </w:p>
    <w:p w14:paraId="46D3AB59" w14:textId="70983C03"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Obtain copies of the </w:t>
      </w:r>
      <w:r w:rsidR="00E14B03">
        <w:rPr>
          <w:rFonts w:asciiTheme="minorHAnsi" w:hAnsiTheme="minorHAnsi"/>
          <w:sz w:val="22"/>
          <w:szCs w:val="22"/>
        </w:rPr>
        <w:t xml:space="preserve">largest scale </w:t>
      </w:r>
      <w:r>
        <w:rPr>
          <w:rFonts w:asciiTheme="minorHAnsi" w:hAnsiTheme="minorHAnsi"/>
          <w:sz w:val="22"/>
          <w:szCs w:val="22"/>
        </w:rPr>
        <w:t>paper charts covering the zone.</w:t>
      </w:r>
    </w:p>
    <w:p w14:paraId="416145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From AIS images</w:t>
      </w:r>
      <w:proofErr w:type="gramStart"/>
      <w:r>
        <w:rPr>
          <w:rFonts w:asciiTheme="minorHAnsi" w:hAnsiTheme="minorHAnsi"/>
          <w:sz w:val="22"/>
          <w:szCs w:val="22"/>
        </w:rPr>
        <w:t>;</w:t>
      </w:r>
      <w:proofErr w:type="gramEnd"/>
      <w:r>
        <w:rPr>
          <w:rFonts w:asciiTheme="minorHAnsi" w:hAnsiTheme="minorHAnsi"/>
          <w:sz w:val="22"/>
          <w:szCs w:val="22"/>
        </w:rPr>
        <w:t xml:space="preserve"> information in IMO Ships’ Routeing publication, Sailing Directions and other sources, insert the main maritime offshore, coastal, ferry and local traffic routes onto the charts including routes into and out of ports and harbours.</w:t>
      </w:r>
    </w:p>
    <w:p w14:paraId="4BA30E1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On the same chart(s), insert established anchorages, fishing grounds</w:t>
      </w:r>
      <w:proofErr w:type="gramStart"/>
      <w:r>
        <w:rPr>
          <w:rFonts w:asciiTheme="minorHAnsi" w:hAnsiTheme="minorHAnsi"/>
          <w:sz w:val="22"/>
          <w:szCs w:val="22"/>
        </w:rPr>
        <w:t>;</w:t>
      </w:r>
      <w:proofErr w:type="gramEnd"/>
      <w:r>
        <w:rPr>
          <w:rFonts w:asciiTheme="minorHAnsi" w:hAnsiTheme="minorHAnsi"/>
          <w:sz w:val="22"/>
          <w:szCs w:val="22"/>
        </w:rPr>
        <w:t xml:space="preserve"> aquaculture</w:t>
      </w:r>
      <w:r w:rsidRPr="00C41CF1">
        <w:rPr>
          <w:rFonts w:asciiTheme="minorHAnsi" w:hAnsiTheme="minorHAnsi"/>
          <w:sz w:val="22"/>
          <w:szCs w:val="22"/>
        </w:rPr>
        <w:t xml:space="preserve"> </w:t>
      </w:r>
      <w:r>
        <w:rPr>
          <w:rFonts w:asciiTheme="minorHAnsi" w:hAnsiTheme="minorHAnsi"/>
          <w:sz w:val="22"/>
          <w:szCs w:val="22"/>
        </w:rPr>
        <w:t>and offshore energy sites and the routes to and from them.</w:t>
      </w:r>
    </w:p>
    <w:p w14:paraId="49615B2E" w14:textId="3BA896B4" w:rsidR="006324C3" w:rsidRPr="00AB366C" w:rsidRDefault="006324C3" w:rsidP="00AB366C">
      <w:pPr>
        <w:pStyle w:val="ListParagraph"/>
        <w:numPr>
          <w:ilvl w:val="1"/>
          <w:numId w:val="34"/>
        </w:numPr>
        <w:jc w:val="both"/>
        <w:rPr>
          <w:rFonts w:asciiTheme="minorHAnsi" w:hAnsiTheme="minorHAnsi"/>
          <w:sz w:val="22"/>
          <w:szCs w:val="22"/>
        </w:rPr>
      </w:pPr>
      <w:r w:rsidRPr="00AB366C">
        <w:rPr>
          <w:rFonts w:asciiTheme="minorHAnsi" w:hAnsiTheme="minorHAnsi"/>
          <w:sz w:val="22"/>
          <w:szCs w:val="22"/>
        </w:rPr>
        <w:t>Identify all isolated dangers including wrecks and obstructions</w:t>
      </w:r>
      <w:r w:rsidR="00AB366C">
        <w:rPr>
          <w:rFonts w:asciiTheme="minorHAnsi" w:hAnsiTheme="minorHAnsi"/>
          <w:sz w:val="22"/>
          <w:szCs w:val="22"/>
        </w:rPr>
        <w:t xml:space="preserve"> with reference to the safe minimum depth (chart Datum) required for vessel operation within the waterway</w:t>
      </w:r>
      <w:proofErr w:type="gramStart"/>
      <w:r w:rsidR="00AB366C">
        <w:rPr>
          <w:rFonts w:asciiTheme="minorHAnsi" w:hAnsiTheme="minorHAnsi"/>
          <w:sz w:val="22"/>
          <w:szCs w:val="22"/>
        </w:rPr>
        <w:t>.</w:t>
      </w:r>
      <w:r w:rsidR="00AB366C" w:rsidRPr="00AB366C">
        <w:rPr>
          <w:rFonts w:asciiTheme="minorHAnsi" w:hAnsiTheme="minorHAnsi"/>
          <w:sz w:val="22"/>
          <w:szCs w:val="22"/>
        </w:rPr>
        <w:t>.</w:t>
      </w:r>
      <w:proofErr w:type="gramEnd"/>
      <w:r w:rsidRPr="00AB366C">
        <w:rPr>
          <w:rFonts w:asciiTheme="minorHAnsi" w:hAnsiTheme="minorHAnsi"/>
          <w:sz w:val="22"/>
          <w:szCs w:val="22"/>
        </w:rPr>
        <w:t xml:space="preserve"> Liaison with the national hydrographic office </w:t>
      </w:r>
      <w:proofErr w:type="gramStart"/>
      <w:r w:rsidRPr="00AB366C">
        <w:rPr>
          <w:rFonts w:asciiTheme="minorHAnsi" w:hAnsiTheme="minorHAnsi"/>
          <w:sz w:val="22"/>
          <w:szCs w:val="22"/>
        </w:rPr>
        <w:t>is recommended</w:t>
      </w:r>
      <w:proofErr w:type="gramEnd"/>
      <w:r w:rsidRPr="00AB366C">
        <w:rPr>
          <w:rFonts w:asciiTheme="minorHAnsi" w:hAnsiTheme="minorHAnsi"/>
          <w:sz w:val="22"/>
          <w:szCs w:val="22"/>
        </w:rPr>
        <w:t xml:space="preserve"> to determine the quality of hydrographic data available.</w:t>
      </w:r>
    </w:p>
    <w:p w14:paraId="36F3DC16"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Identify all other objects or activity that might increase the degree of risk in the zone (e.g. spoil grounds, undersea cables, military exercise areas and Particularly Sensitive Sea Areas).</w:t>
      </w:r>
    </w:p>
    <w:p w14:paraId="444F12C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Obtain historic meteorological data including statistics on restricted visibility for the zone from Sailing Directions, local meteorological offices and international airports (who are required to maintain such records).</w:t>
      </w:r>
    </w:p>
    <w:p w14:paraId="2891485F" w14:textId="051FC55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lastRenderedPageBreak/>
        <w:t>Obtain details of the volume and mix of traffic along all the predefined routes and areas within the zone. This information should be obtained from an analysis of AIS data (if available, both from IALA-Net by request and commerci</w:t>
      </w:r>
      <w:r w:rsidR="009A604A">
        <w:rPr>
          <w:rFonts w:asciiTheme="minorHAnsi" w:hAnsiTheme="minorHAnsi"/>
          <w:sz w:val="22"/>
          <w:szCs w:val="22"/>
        </w:rPr>
        <w:t>al suppliers</w:t>
      </w:r>
      <w:r>
        <w:rPr>
          <w:rFonts w:asciiTheme="minorHAnsi" w:hAnsiTheme="minorHAnsi"/>
          <w:sz w:val="22"/>
          <w:szCs w:val="22"/>
        </w:rPr>
        <w:t xml:space="preserve">), commercial port-call records and stakeholder liaison. </w:t>
      </w:r>
    </w:p>
    <w:p w14:paraId="68922EB0" w14:textId="77777777" w:rsidR="006324C3" w:rsidRPr="00686939" w:rsidRDefault="006324C3" w:rsidP="006324C3">
      <w:pPr>
        <w:pStyle w:val="ListParagraph"/>
        <w:ind w:left="1080"/>
        <w:jc w:val="both"/>
        <w:rPr>
          <w:rFonts w:asciiTheme="minorHAnsi" w:hAnsiTheme="minorHAnsi"/>
          <w:sz w:val="22"/>
          <w:szCs w:val="22"/>
        </w:rPr>
      </w:pPr>
    </w:p>
    <w:p w14:paraId="4B160F65" w14:textId="77777777" w:rsidR="006324C3" w:rsidRPr="00DB641C"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 xml:space="preserve">Hazards – </w:t>
      </w:r>
      <w:commentRangeStart w:id="33"/>
      <w:r>
        <w:rPr>
          <w:rFonts w:asciiTheme="minorHAnsi" w:hAnsiTheme="minorHAnsi"/>
          <w:b/>
          <w:sz w:val="22"/>
          <w:szCs w:val="22"/>
        </w:rPr>
        <w:t>Data:</w:t>
      </w:r>
      <w:commentRangeEnd w:id="33"/>
      <w:r w:rsidR="00A95B51">
        <w:rPr>
          <w:rStyle w:val="CommentReference"/>
          <w:rFonts w:asciiTheme="minorHAnsi" w:eastAsiaTheme="minorHAnsi" w:hAnsiTheme="minorHAnsi" w:cstheme="minorBidi"/>
          <w:lang w:eastAsia="en-US"/>
        </w:rPr>
        <w:commentReference w:id="33"/>
      </w:r>
    </w:p>
    <w:p w14:paraId="28598064" w14:textId="0C4EED3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Risk from grounding will depend on the draft of the </w:t>
      </w:r>
      <w:r w:rsidRPr="009B69F9">
        <w:rPr>
          <w:rFonts w:asciiTheme="minorHAnsi" w:hAnsiTheme="minorHAnsi"/>
          <w:b/>
          <w:sz w:val="22"/>
          <w:szCs w:val="22"/>
        </w:rPr>
        <w:t>largest vessel</w:t>
      </w:r>
      <w:r>
        <w:rPr>
          <w:rFonts w:asciiTheme="minorHAnsi" w:hAnsiTheme="minorHAnsi"/>
          <w:sz w:val="22"/>
          <w:szCs w:val="22"/>
        </w:rPr>
        <w:t xml:space="preserve"> operating in the zone. A combination of draft, UKC, half the maximum predicted swell (taken from sea-disturbance tables) and annual siltation </w:t>
      </w:r>
      <w:proofErr w:type="gramStart"/>
      <w:r>
        <w:rPr>
          <w:rFonts w:asciiTheme="minorHAnsi" w:hAnsiTheme="minorHAnsi"/>
          <w:sz w:val="22"/>
          <w:szCs w:val="22"/>
        </w:rPr>
        <w:t>will</w:t>
      </w:r>
      <w:proofErr w:type="gramEnd"/>
      <w:r>
        <w:rPr>
          <w:rFonts w:asciiTheme="minorHAnsi" w:hAnsiTheme="minorHAnsi"/>
          <w:sz w:val="22"/>
          <w:szCs w:val="22"/>
        </w:rPr>
        <w:t xml:space="preserve"> provide a safe minimum depth for this vessel. This value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547EE7">
        <w:rPr>
          <w:rFonts w:asciiTheme="minorHAnsi" w:hAnsiTheme="minorHAnsi"/>
          <w:sz w:val="22"/>
          <w:szCs w:val="22"/>
        </w:rPr>
        <w:t>matrix</w:t>
      </w:r>
      <w:r>
        <w:rPr>
          <w:rFonts w:asciiTheme="minorHAnsi" w:hAnsiTheme="minorHAnsi"/>
          <w:sz w:val="22"/>
          <w:szCs w:val="22"/>
        </w:rPr>
        <w:t xml:space="preserve"> worksheet</w:t>
      </w:r>
      <w:r w:rsidR="0000153E">
        <w:rPr>
          <w:rFonts w:asciiTheme="minorHAnsi" w:hAnsiTheme="minorHAnsi"/>
          <w:sz w:val="22"/>
          <w:szCs w:val="22"/>
        </w:rPr>
        <w:t xml:space="preserve"> C</w:t>
      </w:r>
      <w:r>
        <w:rPr>
          <w:rFonts w:asciiTheme="minorHAnsi" w:hAnsiTheme="minorHAnsi"/>
          <w:sz w:val="22"/>
          <w:szCs w:val="22"/>
        </w:rPr>
        <w:t xml:space="preserve">. The channel width information (if applicable) is not input directly to the risk </w:t>
      </w:r>
      <w:r w:rsidR="00547EE7">
        <w:rPr>
          <w:rFonts w:asciiTheme="minorHAnsi" w:hAnsiTheme="minorHAnsi"/>
          <w:sz w:val="22"/>
          <w:szCs w:val="22"/>
        </w:rPr>
        <w:t>matrix</w:t>
      </w:r>
      <w:r>
        <w:rPr>
          <w:rFonts w:asciiTheme="minorHAnsi" w:hAnsiTheme="minorHAnsi"/>
          <w:sz w:val="22"/>
          <w:szCs w:val="22"/>
        </w:rPr>
        <w:t xml:space="preserve"> worksheet</w:t>
      </w:r>
      <w:r w:rsidR="00AE4FFD">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 concernin</w:t>
      </w:r>
      <w:r w:rsidR="005E08EB">
        <w:rPr>
          <w:rFonts w:asciiTheme="minorHAnsi" w:hAnsiTheme="minorHAnsi"/>
          <w:sz w:val="22"/>
          <w:szCs w:val="22"/>
        </w:rPr>
        <w:t>g increasing the number of AtoN;</w:t>
      </w:r>
      <w:r>
        <w:rPr>
          <w:rFonts w:asciiTheme="minorHAnsi" w:hAnsiTheme="minorHAnsi"/>
          <w:sz w:val="22"/>
          <w:szCs w:val="22"/>
        </w:rPr>
        <w:t xml:space="preserve"> wider channels or possible dredging options.</w:t>
      </w:r>
    </w:p>
    <w:p w14:paraId="0C9F48FC"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Input the maximum rate of </w:t>
      </w:r>
      <w:commentRangeStart w:id="34"/>
      <w:r>
        <w:rPr>
          <w:rFonts w:asciiTheme="minorHAnsi" w:hAnsiTheme="minorHAnsi"/>
          <w:sz w:val="22"/>
          <w:szCs w:val="22"/>
        </w:rPr>
        <w:t xml:space="preserve">tidal flow </w:t>
      </w:r>
      <w:commentRangeEnd w:id="34"/>
      <w:r w:rsidR="00A95B51">
        <w:rPr>
          <w:rStyle w:val="CommentReference"/>
          <w:rFonts w:asciiTheme="minorHAnsi" w:eastAsiaTheme="minorHAnsi" w:hAnsiTheme="minorHAnsi" w:cstheme="minorBidi"/>
          <w:lang w:eastAsia="en-US"/>
        </w:rPr>
        <w:commentReference w:id="34"/>
      </w:r>
      <w:r>
        <w:rPr>
          <w:rFonts w:asciiTheme="minorHAnsi" w:hAnsiTheme="minorHAnsi"/>
          <w:sz w:val="22"/>
          <w:szCs w:val="22"/>
        </w:rPr>
        <w:t>in the most critical area of the zone. Insert direction of predominant flow and the season in which it occurs. Obtain data from the national hydrographic office if not known.</w:t>
      </w:r>
    </w:p>
    <w:p w14:paraId="55BF98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Input the maximum predicted wind speed from meteorological records or Sailing Directions.</w:t>
      </w:r>
    </w:p>
    <w:p w14:paraId="323926E1" w14:textId="2FB88986"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rule-of-thumb </w:t>
      </w:r>
      <w:proofErr w:type="gramStart"/>
      <w:r>
        <w:rPr>
          <w:rFonts w:asciiTheme="minorHAnsi" w:hAnsiTheme="minorHAnsi"/>
          <w:sz w:val="22"/>
          <w:szCs w:val="22"/>
        </w:rPr>
        <w:t>that</w:t>
      </w:r>
      <w:proofErr w:type="gramEnd"/>
      <w:r>
        <w:rPr>
          <w:rFonts w:asciiTheme="minorHAnsi" w:hAnsiTheme="minorHAnsi"/>
          <w:sz w:val="22"/>
          <w:szCs w:val="22"/>
        </w:rPr>
        <w:t xml:space="preserve"> 15 knots of wind on the beam is equivalent to 1 knot of tidal flow; the </w:t>
      </w:r>
      <w:r w:rsidR="009B69F9">
        <w:rPr>
          <w:rFonts w:asciiTheme="minorHAnsi" w:hAnsiTheme="minorHAnsi"/>
          <w:sz w:val="22"/>
          <w:szCs w:val="22"/>
        </w:rPr>
        <w:t xml:space="preserve">combined effect </w:t>
      </w:r>
      <w:r w:rsidRPr="00E3379F">
        <w:rPr>
          <w:rFonts w:asciiTheme="minorHAnsi" w:hAnsiTheme="minorHAnsi"/>
          <w:b/>
          <w:sz w:val="22"/>
          <w:szCs w:val="22"/>
        </w:rPr>
        <w:t>worst-case</w:t>
      </w:r>
      <w:r>
        <w:rPr>
          <w:rFonts w:asciiTheme="minorHAnsi" w:hAnsiTheme="minorHAnsi"/>
          <w:sz w:val="22"/>
          <w:szCs w:val="22"/>
        </w:rPr>
        <w:t xml:space="preserve"> rate of drift is calculated and input to the risk </w:t>
      </w:r>
      <w:r w:rsidR="00547EE7">
        <w:rPr>
          <w:rFonts w:asciiTheme="minorHAnsi" w:hAnsiTheme="minorHAnsi"/>
          <w:sz w:val="22"/>
          <w:szCs w:val="22"/>
        </w:rPr>
        <w:t>matrix</w:t>
      </w:r>
      <w:r>
        <w:rPr>
          <w:rFonts w:asciiTheme="minorHAnsi" w:hAnsiTheme="minorHAnsi"/>
          <w:sz w:val="22"/>
          <w:szCs w:val="22"/>
        </w:rPr>
        <w:t xml:space="preserve"> workbook</w:t>
      </w:r>
      <w:r w:rsidR="00A8032D">
        <w:rPr>
          <w:rFonts w:asciiTheme="minorHAnsi" w:hAnsiTheme="minorHAnsi"/>
          <w:sz w:val="22"/>
          <w:szCs w:val="22"/>
        </w:rPr>
        <w:t xml:space="preserve"> C</w:t>
      </w:r>
      <w:r>
        <w:rPr>
          <w:rFonts w:asciiTheme="minorHAnsi" w:hAnsiTheme="minorHAnsi"/>
          <w:sz w:val="22"/>
          <w:szCs w:val="22"/>
        </w:rPr>
        <w:t>.</w:t>
      </w:r>
    </w:p>
    <w:p w14:paraId="55955EC1" w14:textId="1696FD2A"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largest scale of chart input </w:t>
      </w:r>
      <w:commentRangeStart w:id="35"/>
      <w:r>
        <w:rPr>
          <w:rFonts w:asciiTheme="minorHAnsi" w:hAnsiTheme="minorHAnsi"/>
          <w:sz w:val="22"/>
          <w:szCs w:val="22"/>
        </w:rPr>
        <w:t xml:space="preserve">the distance to the nearest point of land </w:t>
      </w:r>
      <w:commentRangeEnd w:id="35"/>
      <w:r w:rsidR="00A95B51">
        <w:rPr>
          <w:rStyle w:val="CommentReference"/>
          <w:rFonts w:asciiTheme="minorHAnsi" w:eastAsiaTheme="minorHAnsi" w:hAnsiTheme="minorHAnsi" w:cstheme="minorBidi"/>
          <w:lang w:eastAsia="en-US"/>
        </w:rPr>
        <w:commentReference w:id="35"/>
      </w:r>
      <w:r>
        <w:rPr>
          <w:rFonts w:asciiTheme="minorHAnsi" w:hAnsiTheme="minorHAnsi"/>
          <w:sz w:val="22"/>
          <w:szCs w:val="22"/>
        </w:rPr>
        <w:t xml:space="preserve">from a coastal traffic route. The risk </w:t>
      </w:r>
      <w:r w:rsidR="005E08EB">
        <w:rPr>
          <w:rFonts w:asciiTheme="minorHAnsi" w:hAnsiTheme="minorHAnsi"/>
          <w:sz w:val="22"/>
          <w:szCs w:val="22"/>
        </w:rPr>
        <w:t>matrix</w:t>
      </w:r>
      <w:r>
        <w:rPr>
          <w:rFonts w:asciiTheme="minorHAnsi" w:hAnsiTheme="minorHAnsi"/>
          <w:sz w:val="22"/>
          <w:szCs w:val="22"/>
        </w:rPr>
        <w:t xml:space="preserve"> workbook calculates the time in minutes before a vessel using that route might run aground after a total power failure. </w:t>
      </w:r>
      <w:r w:rsidR="009C57AF">
        <w:rPr>
          <w:rFonts w:asciiTheme="minorHAnsi" w:hAnsiTheme="minorHAnsi"/>
          <w:sz w:val="22"/>
          <w:szCs w:val="22"/>
        </w:rPr>
        <w:t xml:space="preserve">assessing the waterway in general </w:t>
      </w:r>
      <w:r>
        <w:rPr>
          <w:rFonts w:asciiTheme="minorHAnsi" w:hAnsiTheme="minorHAnsi"/>
          <w:sz w:val="22"/>
          <w:szCs w:val="22"/>
        </w:rPr>
        <w:t xml:space="preserve">insert the nearest point of danger on the approach route defined as the depth contour  equivalent to the </w:t>
      </w:r>
      <w:r w:rsidR="009C57AF">
        <w:rPr>
          <w:rFonts w:asciiTheme="minorHAnsi" w:hAnsiTheme="minorHAnsi"/>
          <w:sz w:val="22"/>
          <w:szCs w:val="22"/>
        </w:rPr>
        <w:t>safe minimum depth</w:t>
      </w:r>
      <w:r>
        <w:rPr>
          <w:rFonts w:asciiTheme="minorHAnsi" w:hAnsiTheme="minorHAnsi"/>
          <w:sz w:val="22"/>
          <w:szCs w:val="22"/>
        </w:rPr>
        <w:t xml:space="preserve"> entered in (a) above. This value is copied to the risk </w:t>
      </w:r>
      <w:r w:rsidR="005E08EB">
        <w:rPr>
          <w:rFonts w:asciiTheme="minorHAnsi" w:hAnsiTheme="minorHAnsi"/>
          <w:sz w:val="22"/>
          <w:szCs w:val="22"/>
        </w:rPr>
        <w:t xml:space="preserve">matrix </w:t>
      </w:r>
      <w:r>
        <w:rPr>
          <w:rFonts w:asciiTheme="minorHAnsi" w:hAnsiTheme="minorHAnsi"/>
          <w:sz w:val="22"/>
          <w:szCs w:val="22"/>
        </w:rPr>
        <w:t>workbook to inform what risk control options should be adopted to minimise the risk from grounding on a port approach (or passage through a narrow channel).</w:t>
      </w:r>
    </w:p>
    <w:p w14:paraId="5E60E3DC" w14:textId="475ABB90"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Insert the minimum and average visibility in the zone in NM from meteorological data. Insert the number of predicted days that minimum visibility occurs and if appropriate the season in which it occurs. Note that if the visibility is less than 1N</w:t>
      </w:r>
      <w:r w:rsidR="003F09C7">
        <w:rPr>
          <w:rFonts w:asciiTheme="minorHAnsi" w:hAnsiTheme="minorHAnsi"/>
          <w:sz w:val="22"/>
          <w:szCs w:val="22"/>
        </w:rPr>
        <w:t>M</w:t>
      </w:r>
      <w:r>
        <w:rPr>
          <w:rFonts w:asciiTheme="minorHAnsi" w:hAnsiTheme="minorHAnsi"/>
          <w:sz w:val="22"/>
          <w:szCs w:val="22"/>
        </w:rPr>
        <w:t xml:space="preserve"> for more than 10 days per year, audible AtoN (sound signals) </w:t>
      </w:r>
      <w:proofErr w:type="gramStart"/>
      <w:r>
        <w:rPr>
          <w:rFonts w:asciiTheme="minorHAnsi" w:hAnsiTheme="minorHAnsi"/>
          <w:sz w:val="22"/>
          <w:szCs w:val="22"/>
        </w:rPr>
        <w:t>should be considered</w:t>
      </w:r>
      <w:proofErr w:type="gramEnd"/>
      <w:r>
        <w:rPr>
          <w:rStyle w:val="FootnoteReference"/>
          <w:rFonts w:asciiTheme="minorHAnsi" w:eastAsiaTheme="majorEastAsia" w:hAnsiTheme="minorHAnsi"/>
          <w:sz w:val="22"/>
          <w:szCs w:val="22"/>
        </w:rPr>
        <w:footnoteReference w:id="13"/>
      </w:r>
      <w:r>
        <w:rPr>
          <w:rFonts w:asciiTheme="minorHAnsi" w:hAnsiTheme="minorHAnsi"/>
          <w:sz w:val="22"/>
          <w:szCs w:val="22"/>
        </w:rPr>
        <w:t>.</w:t>
      </w:r>
    </w:p>
    <w:p w14:paraId="46124F48" w14:textId="5CD264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a passage through a narrow channel, restricted waters or port entry/exist </w:t>
      </w:r>
      <w:proofErr w:type="gramStart"/>
      <w:r>
        <w:rPr>
          <w:rFonts w:asciiTheme="minorHAnsi" w:hAnsiTheme="minorHAnsi"/>
          <w:sz w:val="22"/>
          <w:szCs w:val="22"/>
        </w:rPr>
        <w:t>can be affected</w:t>
      </w:r>
      <w:proofErr w:type="gramEnd"/>
      <w:r>
        <w:rPr>
          <w:rFonts w:asciiTheme="minorHAnsi" w:hAnsiTheme="minorHAnsi"/>
          <w:sz w:val="22"/>
          <w:szCs w:val="22"/>
        </w:rPr>
        <w:t xml:space="preserve"> by low sun or background lighting or glare, enter a “Y” (for yes) in these boxes.</w:t>
      </w:r>
    </w:p>
    <w:p w14:paraId="47784743"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If there is historical evidence of natural and/or malicious interference to GNSS signals, enter “Y” in this box.</w:t>
      </w:r>
    </w:p>
    <w:p w14:paraId="6C52A177" w14:textId="0EACC22A"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problems with marine communications </w:t>
      </w:r>
      <w:proofErr w:type="gramStart"/>
      <w:r>
        <w:rPr>
          <w:rFonts w:asciiTheme="minorHAnsi" w:hAnsiTheme="minorHAnsi"/>
          <w:sz w:val="22"/>
          <w:szCs w:val="22"/>
        </w:rPr>
        <w:t>have been identified</w:t>
      </w:r>
      <w:proofErr w:type="gramEnd"/>
      <w:r>
        <w:rPr>
          <w:rFonts w:asciiTheme="minorHAnsi" w:hAnsiTheme="minorHAnsi"/>
          <w:sz w:val="22"/>
          <w:szCs w:val="22"/>
        </w:rPr>
        <w:t xml:space="preserve"> in the </w:t>
      </w:r>
      <w:r w:rsidR="00FE0029">
        <w:rPr>
          <w:rFonts w:asciiTheme="minorHAnsi" w:hAnsiTheme="minorHAnsi"/>
          <w:sz w:val="22"/>
          <w:szCs w:val="22"/>
        </w:rPr>
        <w:t>past,</w:t>
      </w:r>
      <w:r>
        <w:rPr>
          <w:rFonts w:asciiTheme="minorHAnsi" w:hAnsiTheme="minorHAnsi"/>
          <w:sz w:val="22"/>
          <w:szCs w:val="22"/>
        </w:rPr>
        <w:t xml:space="preserve"> enter “Y”. If no problems have been experienced insert “N”.</w:t>
      </w:r>
    </w:p>
    <w:p w14:paraId="6BD7B748" w14:textId="5DE7DD3A" w:rsidR="001971E6" w:rsidRPr="003D592E" w:rsidRDefault="001971E6" w:rsidP="001971E6">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an assessment of </w:t>
      </w:r>
      <w:r>
        <w:rPr>
          <w:rFonts w:asciiTheme="minorHAnsi" w:hAnsiTheme="minorHAnsi"/>
          <w:sz w:val="22"/>
          <w:szCs w:val="22"/>
        </w:rPr>
        <w:t xml:space="preserve">yes “Y” or no “N” </w:t>
      </w:r>
      <w:r w:rsidRPr="003D592E">
        <w:rPr>
          <w:rFonts w:asciiTheme="minorHAnsi" w:hAnsiTheme="minorHAnsi"/>
          <w:sz w:val="22"/>
          <w:szCs w:val="22"/>
        </w:rPr>
        <w:t>whether piracy or terrorism is a factor in the zone.</w:t>
      </w:r>
    </w:p>
    <w:p w14:paraId="3909410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details if there are other natural or operations factors affecting the safety of navigation in the zone. If not, leave blank.</w:t>
      </w:r>
    </w:p>
    <w:p w14:paraId="1F272A85" w14:textId="77777777" w:rsidR="00E4021C" w:rsidRPr="00E4021C" w:rsidRDefault="00E4021C" w:rsidP="00E4021C">
      <w:pPr>
        <w:jc w:val="both"/>
        <w:rPr>
          <w:sz w:val="22"/>
        </w:rPr>
      </w:pPr>
    </w:p>
    <w:p w14:paraId="7B279524" w14:textId="56F0A276" w:rsidR="00E4021C" w:rsidRDefault="006324C3" w:rsidP="006324C3">
      <w:pPr>
        <w:ind w:left="720"/>
        <w:jc w:val="both"/>
        <w:rPr>
          <w:rFonts w:eastAsia="Times New Roman" w:cs="Times New Roman"/>
          <w:sz w:val="22"/>
          <w:lang w:eastAsia="en-GB"/>
        </w:rPr>
      </w:pPr>
      <w:commentRangeStart w:id="36"/>
      <w:r w:rsidRPr="00E4021C">
        <w:rPr>
          <w:b/>
          <w:sz w:val="22"/>
        </w:rPr>
        <w:t>Vessel Traffic Data</w:t>
      </w:r>
      <w:commentRangeEnd w:id="36"/>
      <w:r w:rsidR="009C57AF">
        <w:rPr>
          <w:rStyle w:val="CommentReference"/>
        </w:rPr>
        <w:commentReference w:id="36"/>
      </w:r>
      <w:r w:rsidRPr="00E4021C">
        <w:rPr>
          <w:b/>
          <w:sz w:val="22"/>
        </w:rPr>
        <w:t xml:space="preserve">. </w:t>
      </w:r>
      <w:r w:rsidRPr="00E4021C">
        <w:rPr>
          <w:sz w:val="22"/>
        </w:rPr>
        <w:t xml:space="preserve">Note that the aim is to assess the </w:t>
      </w:r>
      <w:r w:rsidRPr="00E4021C">
        <w:rPr>
          <w:b/>
          <w:sz w:val="22"/>
        </w:rPr>
        <w:t>maximum number</w:t>
      </w:r>
      <w:r w:rsidRPr="00E4021C">
        <w:rPr>
          <w:sz w:val="22"/>
        </w:rPr>
        <w:t xml:space="preserve"> of both large and small vessels operating </w:t>
      </w:r>
      <w:r w:rsidRPr="00E4021C">
        <w:rPr>
          <w:b/>
          <w:sz w:val="22"/>
        </w:rPr>
        <w:t>within the zone at any one time</w:t>
      </w:r>
      <w:r w:rsidRPr="00E4021C">
        <w:rPr>
          <w:sz w:val="22"/>
        </w:rPr>
        <w:t>.</w:t>
      </w:r>
      <w:r w:rsidR="00FE0029">
        <w:rPr>
          <w:sz w:val="22"/>
        </w:rPr>
        <w:t xml:space="preserve"> This will assist the determination of whether competing uses for maritime space might lead to an increasingly crowded waterway with potential conflicts between</w:t>
      </w:r>
      <w:r w:rsidR="0082322E">
        <w:rPr>
          <w:sz w:val="22"/>
        </w:rPr>
        <w:t xml:space="preserve"> large vessels and large and small vessels.</w:t>
      </w:r>
    </w:p>
    <w:p w14:paraId="33115C13" w14:textId="38917A38" w:rsidR="006324C3" w:rsidRPr="00E4021C" w:rsidRDefault="006324C3" w:rsidP="006324C3">
      <w:pPr>
        <w:ind w:left="720"/>
        <w:jc w:val="both"/>
        <w:rPr>
          <w:rFonts w:eastAsia="Times New Roman" w:cs="Times New Roman"/>
          <w:sz w:val="22"/>
          <w:lang w:eastAsia="en-GB"/>
        </w:rPr>
      </w:pPr>
      <w:r w:rsidRPr="00E4021C">
        <w:rPr>
          <w:rFonts w:eastAsia="Times New Roman" w:cs="Times New Roman"/>
          <w:sz w:val="22"/>
          <w:lang w:eastAsia="en-GB"/>
        </w:rPr>
        <w:t xml:space="preserve"> </w:t>
      </w:r>
    </w:p>
    <w:p w14:paraId="3C062243" w14:textId="78D37E24" w:rsidR="006324C3"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the maximum number of commercial vessels by size operating in a zone on a typically busy day based on the best available data. Note that vessels greater than 10,000GT will be required to carry ECDIS by 2018 and modern</w:t>
      </w:r>
      <w:r>
        <w:rPr>
          <w:rFonts w:asciiTheme="minorHAnsi" w:hAnsiTheme="minorHAnsi"/>
          <w:sz w:val="22"/>
          <w:szCs w:val="22"/>
        </w:rPr>
        <w:t xml:space="preserve"> commercial vessels greater than 3,000GT may carry new tec</w:t>
      </w:r>
      <w:r w:rsidR="00E4021C">
        <w:rPr>
          <w:rFonts w:asciiTheme="minorHAnsi" w:hAnsiTheme="minorHAnsi"/>
          <w:sz w:val="22"/>
          <w:szCs w:val="22"/>
        </w:rPr>
        <w:t>hnology 3GHz radars that may not</w:t>
      </w:r>
      <w:r>
        <w:rPr>
          <w:rFonts w:asciiTheme="minorHAnsi" w:hAnsiTheme="minorHAnsi"/>
          <w:sz w:val="22"/>
          <w:szCs w:val="22"/>
        </w:rPr>
        <w:t xml:space="preserve"> trigger </w:t>
      </w:r>
      <w:proofErr w:type="spellStart"/>
      <w:r>
        <w:rPr>
          <w:rFonts w:asciiTheme="minorHAnsi" w:hAnsiTheme="minorHAnsi"/>
          <w:sz w:val="22"/>
          <w:szCs w:val="22"/>
        </w:rPr>
        <w:t>Racon</w:t>
      </w:r>
      <w:proofErr w:type="spellEnd"/>
      <w:r>
        <w:rPr>
          <w:rFonts w:asciiTheme="minorHAnsi" w:hAnsiTheme="minorHAnsi"/>
          <w:sz w:val="22"/>
          <w:szCs w:val="22"/>
        </w:rPr>
        <w:t xml:space="preserve"> responses beyond about 4NM.</w:t>
      </w:r>
    </w:p>
    <w:p w14:paraId="525D4A9E" w14:textId="1940775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energy carriers</w:t>
      </w:r>
      <w:r w:rsidR="00767281">
        <w:rPr>
          <w:rFonts w:asciiTheme="minorHAnsi" w:hAnsiTheme="minorHAnsi"/>
          <w:sz w:val="22"/>
          <w:szCs w:val="22"/>
        </w:rPr>
        <w:t xml:space="preserve"> (e.g. Liquid Natural Gas carriers)</w:t>
      </w:r>
      <w:r>
        <w:rPr>
          <w:rFonts w:asciiTheme="minorHAnsi" w:hAnsiTheme="minorHAnsi"/>
          <w:sz w:val="22"/>
          <w:szCs w:val="22"/>
        </w:rPr>
        <w:t>.</w:t>
      </w:r>
    </w:p>
    <w:p w14:paraId="600466EA"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lastRenderedPageBreak/>
        <w:t>Enter the number of passenger vessels and ferries.</w:t>
      </w:r>
    </w:p>
    <w:p w14:paraId="23ECFED8" w14:textId="1B3FC6D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military vessels greater than 300 tonnes displacement. The total of “large” vessels (rows </w:t>
      </w:r>
      <w:r w:rsidR="00BE2EE6">
        <w:rPr>
          <w:rFonts w:asciiTheme="minorHAnsi" w:hAnsiTheme="minorHAnsi"/>
          <w:sz w:val="22"/>
          <w:szCs w:val="22"/>
        </w:rPr>
        <w:t>k</w:t>
      </w:r>
      <w:r>
        <w:rPr>
          <w:rFonts w:asciiTheme="minorHAnsi" w:hAnsiTheme="minorHAnsi"/>
          <w:sz w:val="22"/>
          <w:szCs w:val="22"/>
        </w:rPr>
        <w:t xml:space="preserve"> to </w:t>
      </w:r>
      <w:r w:rsidR="00BE2EE6">
        <w:rPr>
          <w:rFonts w:asciiTheme="minorHAnsi" w:hAnsiTheme="minorHAnsi"/>
          <w:sz w:val="22"/>
          <w:szCs w:val="22"/>
        </w:rPr>
        <w:t>n</w:t>
      </w:r>
      <w:r>
        <w:rPr>
          <w:rFonts w:asciiTheme="minorHAnsi" w:hAnsiTheme="minorHAnsi"/>
          <w:sz w:val="22"/>
          <w:szCs w:val="22"/>
        </w:rPr>
        <w:t xml:space="preserv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3F09C7">
        <w:rPr>
          <w:rFonts w:asciiTheme="minorHAnsi" w:hAnsiTheme="minorHAnsi"/>
          <w:sz w:val="22"/>
          <w:szCs w:val="22"/>
        </w:rPr>
        <w:t>matrix</w:t>
      </w:r>
      <w:r>
        <w:rPr>
          <w:rFonts w:asciiTheme="minorHAnsi" w:hAnsiTheme="minorHAnsi"/>
          <w:sz w:val="22"/>
          <w:szCs w:val="22"/>
        </w:rPr>
        <w:t xml:space="preserve"> worksheet.</w:t>
      </w:r>
    </w:p>
    <w:p w14:paraId="55F96428"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fishing vessels operating in the zone at any one time.</w:t>
      </w:r>
    </w:p>
    <w:p w14:paraId="5B843B81"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Repeat for “service craft”.</w:t>
      </w:r>
    </w:p>
    <w:p w14:paraId="7AEBB00E" w14:textId="35AF73AB"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Repeat for “private” vessels. The total of “small” vessels (rows </w:t>
      </w:r>
      <w:r w:rsidR="00136E8B">
        <w:rPr>
          <w:rFonts w:asciiTheme="minorHAnsi" w:hAnsiTheme="minorHAnsi"/>
          <w:sz w:val="22"/>
          <w:szCs w:val="22"/>
        </w:rPr>
        <w:t>o</w:t>
      </w:r>
      <w:r>
        <w:rPr>
          <w:rFonts w:asciiTheme="minorHAnsi" w:hAnsiTheme="minorHAnsi"/>
          <w:sz w:val="22"/>
          <w:szCs w:val="22"/>
        </w:rPr>
        <w:t xml:space="preserve"> to </w:t>
      </w:r>
      <w:r w:rsidR="00136E8B">
        <w:rPr>
          <w:rFonts w:asciiTheme="minorHAnsi" w:hAnsiTheme="minorHAnsi"/>
          <w:sz w:val="22"/>
          <w:szCs w:val="22"/>
        </w:rPr>
        <w:t>q</w:t>
      </w:r>
      <w:r>
        <w:rPr>
          <w:rFonts w:asciiTheme="minorHAnsi" w:hAnsiTheme="minorHAnsi"/>
          <w:sz w:val="22"/>
          <w:szCs w:val="22"/>
        </w:rPr>
        <w:t xml:space="preserv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3F09C7">
        <w:rPr>
          <w:rFonts w:asciiTheme="minorHAnsi" w:hAnsiTheme="minorHAnsi"/>
          <w:sz w:val="22"/>
          <w:szCs w:val="22"/>
        </w:rPr>
        <w:t>matrix</w:t>
      </w:r>
      <w:r>
        <w:rPr>
          <w:rFonts w:asciiTheme="minorHAnsi" w:hAnsiTheme="minorHAnsi"/>
          <w:sz w:val="22"/>
          <w:szCs w:val="22"/>
        </w:rPr>
        <w:t xml:space="preserve"> worksheet</w:t>
      </w:r>
      <w:r w:rsidR="00136E8B">
        <w:rPr>
          <w:rFonts w:asciiTheme="minorHAnsi" w:hAnsiTheme="minorHAnsi"/>
          <w:sz w:val="22"/>
          <w:szCs w:val="22"/>
        </w:rPr>
        <w:t xml:space="preserve"> </w:t>
      </w:r>
      <w:r w:rsidR="003F09C7">
        <w:rPr>
          <w:rFonts w:asciiTheme="minorHAnsi" w:hAnsiTheme="minorHAnsi"/>
          <w:sz w:val="22"/>
          <w:szCs w:val="22"/>
        </w:rPr>
        <w:t>C</w:t>
      </w:r>
      <w:r>
        <w:rPr>
          <w:rFonts w:asciiTheme="minorHAnsi" w:hAnsiTheme="minorHAnsi"/>
          <w:sz w:val="22"/>
          <w:szCs w:val="22"/>
        </w:rPr>
        <w:t>.</w:t>
      </w:r>
    </w:p>
    <w:p w14:paraId="32AA1953" w14:textId="19FB3B3C" w:rsidR="00547EE7" w:rsidRDefault="00C05BC5"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Having obtained the total number of large and small vessels operating in the zone at any one time, decide whether this maritime traffic density and mix is likely to lead to an increasingly crowded waterway. If so, insert</w:t>
      </w:r>
      <w:r w:rsidR="003F09C7">
        <w:rPr>
          <w:rFonts w:asciiTheme="minorHAnsi" w:hAnsiTheme="minorHAnsi"/>
          <w:sz w:val="22"/>
          <w:szCs w:val="22"/>
        </w:rPr>
        <w:t xml:space="preserve"> “Y”</w:t>
      </w:r>
      <w:r>
        <w:rPr>
          <w:rFonts w:asciiTheme="minorHAnsi" w:hAnsiTheme="minorHAnsi"/>
          <w:sz w:val="22"/>
          <w:szCs w:val="22"/>
        </w:rPr>
        <w:t xml:space="preserve"> (for yes) in the box. If not</w:t>
      </w:r>
      <w:r w:rsidR="0097583A">
        <w:rPr>
          <w:rFonts w:asciiTheme="minorHAnsi" w:hAnsiTheme="minorHAnsi"/>
          <w:sz w:val="22"/>
          <w:szCs w:val="22"/>
        </w:rPr>
        <w:t>,</w:t>
      </w:r>
      <w:r w:rsidR="003F09C7">
        <w:rPr>
          <w:rFonts w:asciiTheme="minorHAnsi" w:hAnsiTheme="minorHAnsi"/>
          <w:sz w:val="22"/>
          <w:szCs w:val="22"/>
        </w:rPr>
        <w:t xml:space="preserve"> insert “N”</w:t>
      </w:r>
      <w:r>
        <w:rPr>
          <w:rFonts w:asciiTheme="minorHAnsi" w:hAnsiTheme="minorHAnsi"/>
          <w:sz w:val="22"/>
          <w:szCs w:val="22"/>
        </w:rPr>
        <w:t xml:space="preserve"> (no). </w:t>
      </w:r>
    </w:p>
    <w:p w14:paraId="649B158D" w14:textId="77777777" w:rsidR="00E4021C" w:rsidRPr="00E4021C" w:rsidRDefault="00E4021C" w:rsidP="00E4021C">
      <w:pPr>
        <w:ind w:left="720"/>
        <w:jc w:val="both"/>
        <w:rPr>
          <w:sz w:val="22"/>
        </w:rPr>
      </w:pPr>
    </w:p>
    <w:p w14:paraId="3ECE1461" w14:textId="53F7F6BC" w:rsidR="006324C3" w:rsidRDefault="006324C3" w:rsidP="006324C3">
      <w:pPr>
        <w:ind w:left="720"/>
        <w:jc w:val="both"/>
        <w:rPr>
          <w:sz w:val="22"/>
        </w:rPr>
      </w:pPr>
      <w:r w:rsidRPr="00E4021C">
        <w:rPr>
          <w:b/>
          <w:sz w:val="22"/>
        </w:rPr>
        <w:t>Human</w:t>
      </w:r>
      <w:r w:rsidR="00547EE7">
        <w:rPr>
          <w:b/>
          <w:sz w:val="22"/>
        </w:rPr>
        <w:t>, other Operational</w:t>
      </w:r>
      <w:r w:rsidRPr="00E4021C">
        <w:rPr>
          <w:b/>
          <w:sz w:val="22"/>
        </w:rPr>
        <w:t xml:space="preserve"> and Economic Factors</w:t>
      </w:r>
      <w:r w:rsidRPr="00E4021C">
        <w:rPr>
          <w:sz w:val="22"/>
        </w:rPr>
        <w:t xml:space="preserve">. The Competent Authority should assess the quality of other organisations operating in the zone as well as the competence of the crews of both large and small vessels. </w:t>
      </w:r>
      <w:commentRangeStart w:id="37"/>
      <w:r w:rsidRPr="00E4021C">
        <w:rPr>
          <w:sz w:val="22"/>
        </w:rPr>
        <w:t xml:space="preserve">The “score” should be based on </w:t>
      </w:r>
      <w:proofErr w:type="gramStart"/>
      <w:r w:rsidRPr="00E4021C">
        <w:rPr>
          <w:sz w:val="22"/>
        </w:rPr>
        <w:t>1</w:t>
      </w:r>
      <w:proofErr w:type="gramEnd"/>
      <w:r w:rsidRPr="00E4021C">
        <w:rPr>
          <w:sz w:val="22"/>
        </w:rPr>
        <w:t xml:space="preserve"> = competent, 2 = some shortcomings and 3 = poor. The scores </w:t>
      </w:r>
      <w:proofErr w:type="gramStart"/>
      <w:r w:rsidRPr="00E4021C">
        <w:rPr>
          <w:sz w:val="22"/>
        </w:rPr>
        <w:t>are then copied</w:t>
      </w:r>
      <w:proofErr w:type="gramEnd"/>
      <w:r w:rsidRPr="00E4021C">
        <w:rPr>
          <w:sz w:val="22"/>
        </w:rPr>
        <w:t xml:space="preserve"> to the risk </w:t>
      </w:r>
      <w:r w:rsidR="00547EE7">
        <w:rPr>
          <w:sz w:val="22"/>
        </w:rPr>
        <w:t>matrix</w:t>
      </w:r>
      <w:r w:rsidRPr="00E4021C">
        <w:rPr>
          <w:sz w:val="22"/>
        </w:rPr>
        <w:t xml:space="preserve"> workbook </w:t>
      </w:r>
      <w:r w:rsidR="00F47E01">
        <w:rPr>
          <w:sz w:val="22"/>
        </w:rPr>
        <w:t>C</w:t>
      </w:r>
      <w:r w:rsidR="00547EE7">
        <w:rPr>
          <w:sz w:val="22"/>
        </w:rPr>
        <w:t>.</w:t>
      </w:r>
      <w:commentRangeEnd w:id="37"/>
      <w:r w:rsidR="00254250">
        <w:rPr>
          <w:rStyle w:val="CommentReference"/>
        </w:rPr>
        <w:commentReference w:id="37"/>
      </w:r>
    </w:p>
    <w:p w14:paraId="576F336E" w14:textId="77777777" w:rsidR="00E4021C" w:rsidRPr="00E4021C" w:rsidRDefault="00E4021C" w:rsidP="006324C3">
      <w:pPr>
        <w:ind w:left="720"/>
        <w:jc w:val="both"/>
        <w:rPr>
          <w:sz w:val="22"/>
        </w:rPr>
      </w:pPr>
    </w:p>
    <w:p w14:paraId="02F09A7E" w14:textId="1E275CAC"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scores for the quality and competence of other organisations and the crews of vessels operating in the zone. This includes an assessment of AtoN service delivery by providers other than the Competent Authority such as private ports, marinas or defence bases. If problems with </w:t>
      </w:r>
      <w:r w:rsidR="00201A68">
        <w:rPr>
          <w:rFonts w:asciiTheme="minorHAnsi" w:hAnsiTheme="minorHAnsi"/>
          <w:sz w:val="22"/>
          <w:szCs w:val="22"/>
        </w:rPr>
        <w:t xml:space="preserve">the lack of VTS or </w:t>
      </w:r>
      <w:r w:rsidRPr="003D592E">
        <w:rPr>
          <w:rFonts w:asciiTheme="minorHAnsi" w:hAnsiTheme="minorHAnsi"/>
          <w:sz w:val="22"/>
          <w:szCs w:val="22"/>
        </w:rPr>
        <w:t xml:space="preserve">existing traffic routeing </w:t>
      </w:r>
      <w:r w:rsidR="00201A68">
        <w:rPr>
          <w:rFonts w:asciiTheme="minorHAnsi" w:hAnsiTheme="minorHAnsi"/>
          <w:sz w:val="22"/>
          <w:szCs w:val="22"/>
        </w:rPr>
        <w:t xml:space="preserve">and reporting </w:t>
      </w:r>
      <w:r w:rsidRPr="003D592E">
        <w:rPr>
          <w:rFonts w:asciiTheme="minorHAnsi" w:hAnsiTheme="minorHAnsi"/>
          <w:sz w:val="22"/>
          <w:szCs w:val="22"/>
        </w:rPr>
        <w:t xml:space="preserve">systems have been experienced such as </w:t>
      </w:r>
      <w:r w:rsidR="00201A68">
        <w:rPr>
          <w:rFonts w:asciiTheme="minorHAnsi" w:hAnsiTheme="minorHAnsi"/>
          <w:sz w:val="22"/>
          <w:szCs w:val="22"/>
        </w:rPr>
        <w:t xml:space="preserve">over-crowded </w:t>
      </w:r>
      <w:r w:rsidR="00BA552A">
        <w:rPr>
          <w:rFonts w:asciiTheme="minorHAnsi" w:hAnsiTheme="minorHAnsi"/>
          <w:sz w:val="22"/>
          <w:szCs w:val="22"/>
        </w:rPr>
        <w:t>waterways,</w:t>
      </w:r>
      <w:r w:rsidR="00201A68">
        <w:rPr>
          <w:rFonts w:asciiTheme="minorHAnsi" w:hAnsiTheme="minorHAnsi"/>
          <w:sz w:val="22"/>
          <w:szCs w:val="22"/>
        </w:rPr>
        <w:t xml:space="preserve"> </w:t>
      </w:r>
      <w:r w:rsidRPr="003D592E">
        <w:rPr>
          <w:rFonts w:asciiTheme="minorHAnsi" w:hAnsiTheme="minorHAnsi"/>
          <w:sz w:val="22"/>
          <w:szCs w:val="22"/>
        </w:rPr>
        <w:t xml:space="preserve">illegal </w:t>
      </w:r>
      <w:r w:rsidR="00BA552A">
        <w:rPr>
          <w:rFonts w:asciiTheme="minorHAnsi" w:hAnsiTheme="minorHAnsi"/>
          <w:sz w:val="22"/>
          <w:szCs w:val="22"/>
        </w:rPr>
        <w:t>fishing,</w:t>
      </w:r>
      <w:r w:rsidRPr="003D592E">
        <w:rPr>
          <w:rFonts w:asciiTheme="minorHAnsi" w:hAnsiTheme="minorHAnsi"/>
          <w:sz w:val="22"/>
          <w:szCs w:val="22"/>
        </w:rPr>
        <w:t xml:space="preserve"> increases in crossing traffic etc. then insert a score of </w:t>
      </w:r>
      <w:proofErr w:type="gramStart"/>
      <w:r w:rsidRPr="003D592E">
        <w:rPr>
          <w:rFonts w:asciiTheme="minorHAnsi" w:hAnsiTheme="minorHAnsi"/>
          <w:sz w:val="22"/>
          <w:szCs w:val="22"/>
        </w:rPr>
        <w:t>2</w:t>
      </w:r>
      <w:proofErr w:type="gramEnd"/>
      <w:r w:rsidRPr="003D592E">
        <w:rPr>
          <w:rFonts w:asciiTheme="minorHAnsi" w:hAnsiTheme="minorHAnsi"/>
          <w:sz w:val="22"/>
          <w:szCs w:val="22"/>
        </w:rPr>
        <w:t xml:space="preserve"> or 3. </w:t>
      </w:r>
      <w:r w:rsidR="009E27F3">
        <w:rPr>
          <w:rFonts w:asciiTheme="minorHAnsi" w:hAnsiTheme="minorHAnsi"/>
          <w:sz w:val="22"/>
          <w:szCs w:val="22"/>
        </w:rPr>
        <w:t>If there</w:t>
      </w:r>
      <w:r w:rsidR="00201A68">
        <w:rPr>
          <w:rFonts w:asciiTheme="minorHAnsi" w:hAnsiTheme="minorHAnsi"/>
          <w:sz w:val="22"/>
          <w:szCs w:val="22"/>
        </w:rPr>
        <w:t xml:space="preserve"> are no existing Vessel Traffic Services</w:t>
      </w:r>
      <w:r w:rsidR="009E27F3">
        <w:rPr>
          <w:rFonts w:asciiTheme="minorHAnsi" w:hAnsiTheme="minorHAnsi"/>
          <w:sz w:val="22"/>
          <w:szCs w:val="22"/>
        </w:rPr>
        <w:t xml:space="preserve"> or routeing or reporting systems</w:t>
      </w:r>
      <w:r w:rsidR="00FA6321">
        <w:rPr>
          <w:rFonts w:asciiTheme="minorHAnsi" w:hAnsiTheme="minorHAnsi"/>
          <w:sz w:val="22"/>
          <w:szCs w:val="22"/>
        </w:rPr>
        <w:t xml:space="preserve"> (see paragraph 15d above) </w:t>
      </w:r>
      <w:r w:rsidR="009E27F3">
        <w:rPr>
          <w:rFonts w:asciiTheme="minorHAnsi" w:hAnsiTheme="minorHAnsi"/>
          <w:sz w:val="22"/>
          <w:szCs w:val="22"/>
        </w:rPr>
        <w:t xml:space="preserve">and none are considered necessary on the date of review, insert “NA” (not applicable) in these three boxes. </w:t>
      </w:r>
      <w:r w:rsidRPr="003D592E">
        <w:rPr>
          <w:rFonts w:asciiTheme="minorHAnsi" w:hAnsiTheme="minorHAnsi"/>
          <w:sz w:val="22"/>
          <w:szCs w:val="22"/>
        </w:rPr>
        <w:t xml:space="preserve">Large vessels should carry STCW qualified personnel, but if problems </w:t>
      </w:r>
      <w:proofErr w:type="gramStart"/>
      <w:r w:rsidRPr="003D592E">
        <w:rPr>
          <w:rFonts w:asciiTheme="minorHAnsi" w:hAnsiTheme="minorHAnsi"/>
          <w:sz w:val="22"/>
          <w:szCs w:val="22"/>
        </w:rPr>
        <w:t>have been identified</w:t>
      </w:r>
      <w:proofErr w:type="gramEnd"/>
      <w:r w:rsidRPr="003D592E">
        <w:rPr>
          <w:rFonts w:asciiTheme="minorHAnsi" w:hAnsiTheme="minorHAnsi"/>
          <w:sz w:val="22"/>
          <w:szCs w:val="22"/>
        </w:rPr>
        <w:t xml:space="preserve"> through Port State Control inspections, the score should be modified appropriately. The competency of the crews of small vessels may be harder to judge. Stakeholder input and local maritime accident/incident reports should inform the score entered.</w:t>
      </w:r>
    </w:p>
    <w:p w14:paraId="636391AA" w14:textId="0D6F581D"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an assessment of whether political decisions may affect risk in the zone</w:t>
      </w:r>
      <w:r w:rsidR="00D632F1">
        <w:rPr>
          <w:rFonts w:asciiTheme="minorHAnsi" w:hAnsiTheme="minorHAnsi"/>
          <w:sz w:val="22"/>
          <w:szCs w:val="22"/>
        </w:rPr>
        <w:t xml:space="preserve"> </w:t>
      </w:r>
      <w:r w:rsidRPr="003D592E">
        <w:rPr>
          <w:rFonts w:asciiTheme="minorHAnsi" w:hAnsiTheme="minorHAnsi"/>
          <w:sz w:val="22"/>
          <w:szCs w:val="22"/>
        </w:rPr>
        <w:t>(Y) or not (N).</w:t>
      </w:r>
    </w:p>
    <w:p w14:paraId="62CF93ED" w14:textId="46373FAB"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w:t>
      </w:r>
      <w:commentRangeStart w:id="38"/>
      <w:r w:rsidRPr="003D592E">
        <w:rPr>
          <w:rFonts w:asciiTheme="minorHAnsi" w:hAnsiTheme="minorHAnsi"/>
          <w:sz w:val="22"/>
          <w:szCs w:val="22"/>
        </w:rPr>
        <w:t>an assessment of whether there may be problems obtaining s</w:t>
      </w:r>
      <w:r w:rsidR="0097583A">
        <w:rPr>
          <w:rFonts w:asciiTheme="minorHAnsi" w:hAnsiTheme="minorHAnsi"/>
          <w:sz w:val="22"/>
          <w:szCs w:val="22"/>
        </w:rPr>
        <w:t>ecure</w:t>
      </w:r>
      <w:r w:rsidR="00A03E31">
        <w:rPr>
          <w:rFonts w:asciiTheme="minorHAnsi" w:hAnsiTheme="minorHAnsi"/>
          <w:sz w:val="22"/>
          <w:szCs w:val="22"/>
        </w:rPr>
        <w:t xml:space="preserve"> funding for AtoN services:  “Y”</w:t>
      </w:r>
      <w:r w:rsidR="0097583A">
        <w:rPr>
          <w:rFonts w:asciiTheme="minorHAnsi" w:hAnsiTheme="minorHAnsi"/>
          <w:sz w:val="22"/>
          <w:szCs w:val="22"/>
        </w:rPr>
        <w:t xml:space="preserve"> for yes (potential prob</w:t>
      </w:r>
      <w:r w:rsidR="00A03E31">
        <w:rPr>
          <w:rFonts w:asciiTheme="minorHAnsi" w:hAnsiTheme="minorHAnsi"/>
          <w:sz w:val="22"/>
          <w:szCs w:val="22"/>
        </w:rPr>
        <w:t>lems; insufficient funding); “N”</w:t>
      </w:r>
      <w:r w:rsidR="0097583A">
        <w:rPr>
          <w:rFonts w:asciiTheme="minorHAnsi" w:hAnsiTheme="minorHAnsi"/>
          <w:sz w:val="22"/>
          <w:szCs w:val="22"/>
        </w:rPr>
        <w:t xml:space="preserve"> for no (i.e. secure funding in place).</w:t>
      </w:r>
      <w:commentRangeEnd w:id="38"/>
      <w:r w:rsidR="00254250">
        <w:rPr>
          <w:rStyle w:val="CommentReference"/>
          <w:rFonts w:asciiTheme="minorHAnsi" w:eastAsiaTheme="minorHAnsi" w:hAnsiTheme="minorHAnsi" w:cstheme="minorBidi"/>
          <w:lang w:eastAsia="en-US"/>
        </w:rPr>
        <w:commentReference w:id="38"/>
      </w:r>
    </w:p>
    <w:p w14:paraId="506AE468" w14:textId="12D9FCD6"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Repeat for an assessment of any potential </w:t>
      </w:r>
      <w:commentRangeStart w:id="39"/>
      <w:r w:rsidRPr="003D592E">
        <w:rPr>
          <w:rFonts w:asciiTheme="minorHAnsi" w:hAnsiTheme="minorHAnsi"/>
          <w:sz w:val="22"/>
          <w:szCs w:val="22"/>
        </w:rPr>
        <w:t xml:space="preserve">legal </w:t>
      </w:r>
      <w:r w:rsidR="0097583A" w:rsidRPr="003D592E">
        <w:rPr>
          <w:rFonts w:asciiTheme="minorHAnsi" w:hAnsiTheme="minorHAnsi"/>
          <w:sz w:val="22"/>
          <w:szCs w:val="22"/>
        </w:rPr>
        <w:t>problems</w:t>
      </w:r>
      <w:commentRangeEnd w:id="39"/>
      <w:r w:rsidR="00254250">
        <w:rPr>
          <w:rStyle w:val="CommentReference"/>
          <w:rFonts w:asciiTheme="minorHAnsi" w:eastAsiaTheme="minorHAnsi" w:hAnsiTheme="minorHAnsi" w:cstheme="minorBidi"/>
          <w:lang w:eastAsia="en-US"/>
        </w:rPr>
        <w:commentReference w:id="39"/>
      </w:r>
      <w:r w:rsidR="0097583A">
        <w:rPr>
          <w:rFonts w:asciiTheme="minorHAnsi" w:hAnsiTheme="minorHAnsi"/>
          <w:sz w:val="22"/>
          <w:szCs w:val="22"/>
        </w:rPr>
        <w:t>, which could give rise to court cases against the AtoN service provider</w:t>
      </w:r>
      <w:r w:rsidRPr="003D592E">
        <w:rPr>
          <w:rFonts w:asciiTheme="minorHAnsi" w:hAnsiTheme="minorHAnsi"/>
          <w:sz w:val="22"/>
          <w:szCs w:val="22"/>
        </w:rPr>
        <w:t>.</w:t>
      </w:r>
    </w:p>
    <w:p w14:paraId="2FC9468B" w14:textId="77777777" w:rsidR="006324C3" w:rsidRPr="003D592E" w:rsidRDefault="006324C3" w:rsidP="006324C3">
      <w:pPr>
        <w:pStyle w:val="ListParagraph"/>
        <w:ind w:left="1080"/>
        <w:jc w:val="both"/>
        <w:rPr>
          <w:rFonts w:asciiTheme="minorHAnsi" w:hAnsiTheme="minorHAnsi"/>
          <w:sz w:val="22"/>
          <w:szCs w:val="22"/>
        </w:rPr>
      </w:pPr>
    </w:p>
    <w:p w14:paraId="57A41764" w14:textId="77777777" w:rsidR="006324C3" w:rsidRPr="00E4021C" w:rsidRDefault="006324C3" w:rsidP="006324C3">
      <w:pPr>
        <w:jc w:val="both"/>
        <w:rPr>
          <w:sz w:val="22"/>
        </w:rPr>
      </w:pPr>
      <w:r w:rsidRPr="00E4021C">
        <w:rPr>
          <w:b/>
          <w:sz w:val="22"/>
        </w:rPr>
        <w:t>Note</w:t>
      </w:r>
      <w:r w:rsidRPr="00E4021C">
        <w:rPr>
          <w:sz w:val="22"/>
        </w:rPr>
        <w:t xml:space="preserve">: If a particular entry on either worksheet 2 or 3 does not apply to the selected region or zone, it is suggested that those lines are either deleted from the sheets or have their cells “greyed out” using the “fill” tool. </w:t>
      </w:r>
    </w:p>
    <w:p w14:paraId="4D222973" w14:textId="77777777" w:rsidR="006324C3" w:rsidRPr="003D592E" w:rsidRDefault="006324C3" w:rsidP="006324C3">
      <w:pPr>
        <w:jc w:val="both"/>
      </w:pPr>
    </w:p>
    <w:p w14:paraId="329CFD9D" w14:textId="480ABFA3" w:rsidR="006324C3" w:rsidRDefault="00C537CB" w:rsidP="006324C3">
      <w:pPr>
        <w:jc w:val="both"/>
        <w:rPr>
          <w:b/>
          <w:sz w:val="22"/>
        </w:rPr>
      </w:pPr>
      <w:r>
        <w:rPr>
          <w:b/>
          <w:sz w:val="22"/>
        </w:rPr>
        <w:t>Risk Matrix</w:t>
      </w:r>
      <w:r w:rsidR="004B7D1A">
        <w:rPr>
          <w:b/>
          <w:sz w:val="22"/>
        </w:rPr>
        <w:t xml:space="preserve"> </w:t>
      </w:r>
      <w:r w:rsidR="00E00CEB">
        <w:rPr>
          <w:b/>
          <w:sz w:val="22"/>
        </w:rPr>
        <w:t xml:space="preserve">and Summary </w:t>
      </w:r>
      <w:r w:rsidR="004B7D1A">
        <w:rPr>
          <w:b/>
          <w:sz w:val="22"/>
        </w:rPr>
        <w:t>– Worksheet (C)</w:t>
      </w:r>
    </w:p>
    <w:p w14:paraId="3690301E" w14:textId="77777777" w:rsidR="00782FF0" w:rsidRPr="00E4021C" w:rsidRDefault="00782FF0" w:rsidP="006324C3">
      <w:pPr>
        <w:jc w:val="both"/>
        <w:rPr>
          <w:b/>
          <w:sz w:val="22"/>
        </w:rPr>
      </w:pPr>
    </w:p>
    <w:p w14:paraId="6E94C333" w14:textId="77777777" w:rsidR="00E00CEB" w:rsidRPr="00E00CEB" w:rsidRDefault="00F81A49" w:rsidP="005F4D93">
      <w:pPr>
        <w:pStyle w:val="ListParagraph"/>
        <w:numPr>
          <w:ilvl w:val="0"/>
          <w:numId w:val="34"/>
        </w:numPr>
        <w:jc w:val="both"/>
        <w:rPr>
          <w:rFonts w:asciiTheme="majorHAnsi" w:hAnsiTheme="majorHAnsi"/>
          <w:sz w:val="22"/>
        </w:rPr>
      </w:pPr>
      <w:r w:rsidRPr="00E00CEB">
        <w:rPr>
          <w:rFonts w:asciiTheme="majorHAnsi" w:hAnsiTheme="majorHAnsi"/>
          <w:sz w:val="22"/>
          <w:szCs w:val="22"/>
        </w:rPr>
        <w:t xml:space="preserve">The risk </w:t>
      </w:r>
      <w:r w:rsidR="00A46494" w:rsidRPr="00E00CEB">
        <w:rPr>
          <w:rFonts w:asciiTheme="majorHAnsi" w:hAnsiTheme="majorHAnsi"/>
          <w:sz w:val="22"/>
          <w:szCs w:val="22"/>
        </w:rPr>
        <w:t>matrix</w:t>
      </w:r>
      <w:r w:rsidR="002C5CDE" w:rsidRPr="00E00CEB">
        <w:rPr>
          <w:rFonts w:asciiTheme="majorHAnsi" w:hAnsiTheme="majorHAnsi"/>
          <w:sz w:val="22"/>
          <w:szCs w:val="22"/>
        </w:rPr>
        <w:t xml:space="preserve"> </w:t>
      </w:r>
      <w:r w:rsidR="00E00CEB" w:rsidRPr="00E00CEB">
        <w:rPr>
          <w:rFonts w:asciiTheme="majorHAnsi" w:hAnsiTheme="majorHAnsi"/>
          <w:sz w:val="22"/>
          <w:szCs w:val="22"/>
        </w:rPr>
        <w:t>and summary worksheet is divided into 3 sections:</w:t>
      </w:r>
    </w:p>
    <w:p w14:paraId="2188D783" w14:textId="6069E18E" w:rsidR="00E00CEB" w:rsidRDefault="00E00CEB" w:rsidP="00E00CEB">
      <w:pPr>
        <w:pStyle w:val="ListParagraph"/>
        <w:numPr>
          <w:ilvl w:val="1"/>
          <w:numId w:val="34"/>
        </w:numPr>
        <w:jc w:val="both"/>
        <w:rPr>
          <w:rFonts w:asciiTheme="majorHAnsi" w:hAnsiTheme="majorHAnsi"/>
          <w:sz w:val="22"/>
        </w:rPr>
      </w:pPr>
      <w:r w:rsidRPr="00E00CEB">
        <w:rPr>
          <w:rFonts w:asciiTheme="majorHAnsi" w:hAnsiTheme="majorHAnsi"/>
          <w:sz w:val="22"/>
        </w:rPr>
        <w:t>Section 1</w:t>
      </w:r>
      <w:r>
        <w:rPr>
          <w:rFonts w:asciiTheme="majorHAnsi" w:hAnsiTheme="majorHAnsi"/>
          <w:sz w:val="22"/>
        </w:rPr>
        <w:t xml:space="preserve"> – Hazards</w:t>
      </w:r>
    </w:p>
    <w:p w14:paraId="2F879395" w14:textId="7453F606"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2 – Impact or consequences</w:t>
      </w:r>
    </w:p>
    <w:p w14:paraId="50D0C64A" w14:textId="78D69A60"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3 – Risk summary and general control options</w:t>
      </w:r>
    </w:p>
    <w:p w14:paraId="4A91CEE5" w14:textId="77777777" w:rsidR="0045474A" w:rsidRDefault="0045474A" w:rsidP="0045474A">
      <w:pPr>
        <w:pStyle w:val="ListParagraph"/>
        <w:ind w:left="1080"/>
        <w:jc w:val="both"/>
        <w:rPr>
          <w:rFonts w:asciiTheme="majorHAnsi" w:hAnsiTheme="majorHAnsi"/>
          <w:sz w:val="22"/>
        </w:rPr>
      </w:pPr>
    </w:p>
    <w:p w14:paraId="24CC04AF" w14:textId="62289966"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1</w:t>
      </w:r>
    </w:p>
    <w:p w14:paraId="5EB5A061" w14:textId="77777777" w:rsidR="00E00CEB" w:rsidRPr="00E00CEB" w:rsidRDefault="00E00CEB" w:rsidP="00E00CEB">
      <w:pPr>
        <w:pStyle w:val="ListParagraph"/>
        <w:ind w:left="1080"/>
        <w:jc w:val="both"/>
        <w:rPr>
          <w:rFonts w:asciiTheme="majorHAnsi" w:hAnsiTheme="majorHAnsi"/>
          <w:sz w:val="22"/>
        </w:rPr>
      </w:pPr>
    </w:p>
    <w:p w14:paraId="48D3BB53" w14:textId="77777777" w:rsidR="00574F68" w:rsidRDefault="00E00CEB" w:rsidP="00A46494">
      <w:pPr>
        <w:pStyle w:val="ListParagraph"/>
        <w:numPr>
          <w:ilvl w:val="0"/>
          <w:numId w:val="34"/>
        </w:numPr>
        <w:jc w:val="both"/>
        <w:rPr>
          <w:rFonts w:asciiTheme="minorHAnsi" w:hAnsiTheme="minorHAnsi"/>
          <w:sz w:val="22"/>
          <w:szCs w:val="22"/>
        </w:rPr>
      </w:pPr>
      <w:r w:rsidRPr="00E00CEB">
        <w:rPr>
          <w:rFonts w:asciiTheme="majorHAnsi" w:hAnsiTheme="majorHAnsi"/>
          <w:sz w:val="22"/>
          <w:szCs w:val="22"/>
        </w:rPr>
        <w:t xml:space="preserve">Worksheet C Section 1 </w:t>
      </w:r>
      <w:r w:rsidR="00F81A49" w:rsidRPr="00E00CEB">
        <w:rPr>
          <w:rFonts w:asciiTheme="majorHAnsi" w:hAnsiTheme="majorHAnsi"/>
          <w:sz w:val="22"/>
          <w:szCs w:val="22"/>
        </w:rPr>
        <w:t>requires the local users</w:t>
      </w:r>
      <w:r w:rsidRPr="00E00CEB">
        <w:rPr>
          <w:rFonts w:asciiTheme="majorHAnsi" w:hAnsiTheme="majorHAnsi"/>
          <w:sz w:val="22"/>
          <w:szCs w:val="22"/>
        </w:rPr>
        <w:t>’</w:t>
      </w:r>
      <w:r w:rsidR="00F81A49" w:rsidRPr="00E00CEB">
        <w:rPr>
          <w:rFonts w:asciiTheme="majorHAnsi" w:hAnsiTheme="majorHAnsi"/>
          <w:sz w:val="22"/>
          <w:szCs w:val="22"/>
        </w:rPr>
        <w:t xml:space="preserve"> forum to assess the probability of an </w:t>
      </w:r>
      <w:r w:rsidR="00C537CB" w:rsidRPr="00E00CEB">
        <w:rPr>
          <w:rFonts w:asciiTheme="majorHAnsi" w:hAnsiTheme="majorHAnsi"/>
          <w:sz w:val="22"/>
          <w:szCs w:val="22"/>
        </w:rPr>
        <w:t>undesirable incident</w:t>
      </w:r>
      <w:r w:rsidR="00F81A49" w:rsidRPr="00E00CEB">
        <w:rPr>
          <w:rFonts w:asciiTheme="majorHAnsi" w:hAnsiTheme="majorHAnsi"/>
          <w:sz w:val="22"/>
          <w:szCs w:val="22"/>
        </w:rPr>
        <w:t xml:space="preserve"> occurring </w:t>
      </w:r>
      <w:r w:rsidR="005F4D93" w:rsidRPr="00E00CEB">
        <w:rPr>
          <w:rFonts w:asciiTheme="minorHAnsi" w:hAnsiTheme="minorHAnsi"/>
          <w:sz w:val="22"/>
          <w:szCs w:val="22"/>
        </w:rPr>
        <w:t>for each of the six categories of hazard</w:t>
      </w:r>
      <w:r w:rsidR="00B265DD" w:rsidRPr="00E00CEB">
        <w:rPr>
          <w:rFonts w:asciiTheme="minorHAnsi" w:hAnsiTheme="minorHAnsi"/>
          <w:sz w:val="22"/>
          <w:szCs w:val="22"/>
        </w:rPr>
        <w:t xml:space="preserve"> </w:t>
      </w:r>
      <w:r w:rsidR="00E64D4F" w:rsidRPr="00E00CEB">
        <w:rPr>
          <w:rFonts w:asciiTheme="minorHAnsi" w:hAnsiTheme="minorHAnsi"/>
          <w:sz w:val="22"/>
          <w:szCs w:val="22"/>
        </w:rPr>
        <w:t>(natural, economic, technical, human, operational and crowded waterway</w:t>
      </w:r>
      <w:r w:rsidR="00A46494">
        <w:rPr>
          <w:rStyle w:val="FootnoteReference"/>
          <w:rFonts w:asciiTheme="minorHAnsi" w:hAnsiTheme="minorHAnsi"/>
          <w:sz w:val="22"/>
          <w:szCs w:val="22"/>
        </w:rPr>
        <w:footnoteReference w:id="14"/>
      </w:r>
      <w:r w:rsidR="00E64D4F" w:rsidRPr="00E00CEB">
        <w:rPr>
          <w:rFonts w:asciiTheme="minorHAnsi" w:hAnsiTheme="minorHAnsi"/>
          <w:sz w:val="22"/>
          <w:szCs w:val="22"/>
        </w:rPr>
        <w:t>)</w:t>
      </w:r>
      <w:r>
        <w:rPr>
          <w:rFonts w:asciiTheme="minorHAnsi" w:hAnsiTheme="minorHAnsi"/>
          <w:sz w:val="22"/>
          <w:szCs w:val="22"/>
        </w:rPr>
        <w:t>. W</w:t>
      </w:r>
      <w:r w:rsidR="005F4D93" w:rsidRPr="00E00CEB">
        <w:rPr>
          <w:rFonts w:asciiTheme="minorHAnsi" w:hAnsiTheme="minorHAnsi"/>
          <w:sz w:val="22"/>
          <w:szCs w:val="22"/>
        </w:rPr>
        <w:t>orksheet C displays the hazards in each category with the “value” of each based on the data entered in worksheet B.</w:t>
      </w:r>
      <w:r w:rsidR="00F21FE5" w:rsidRPr="00E00CEB">
        <w:rPr>
          <w:rFonts w:asciiTheme="minorHAnsi" w:hAnsiTheme="minorHAnsi"/>
          <w:sz w:val="22"/>
          <w:szCs w:val="22"/>
        </w:rPr>
        <w:t xml:space="preserve"> The </w:t>
      </w:r>
      <w:commentRangeStart w:id="40"/>
      <w:r w:rsidR="00F21FE5" w:rsidRPr="00E00CEB">
        <w:rPr>
          <w:rFonts w:asciiTheme="minorHAnsi" w:hAnsiTheme="minorHAnsi"/>
          <w:sz w:val="22"/>
          <w:szCs w:val="22"/>
        </w:rPr>
        <w:t xml:space="preserve">local users’ forum </w:t>
      </w:r>
      <w:commentRangeEnd w:id="40"/>
      <w:r w:rsidR="00606A70">
        <w:rPr>
          <w:rStyle w:val="CommentReference"/>
          <w:rFonts w:asciiTheme="minorHAnsi" w:eastAsiaTheme="minorHAnsi" w:hAnsiTheme="minorHAnsi" w:cstheme="minorBidi"/>
          <w:lang w:eastAsia="en-US"/>
        </w:rPr>
        <w:commentReference w:id="40"/>
      </w:r>
      <w:r w:rsidR="00F21FE5" w:rsidRPr="00E00CEB">
        <w:rPr>
          <w:rFonts w:asciiTheme="minorHAnsi" w:hAnsiTheme="minorHAnsi"/>
          <w:sz w:val="22"/>
          <w:szCs w:val="22"/>
        </w:rPr>
        <w:t xml:space="preserve">should first enter an “X” in all boxes that apply to </w:t>
      </w:r>
      <w:r w:rsidR="00F21FE5" w:rsidRPr="00E00CEB">
        <w:rPr>
          <w:rFonts w:asciiTheme="minorHAnsi" w:hAnsiTheme="minorHAnsi"/>
          <w:sz w:val="22"/>
          <w:szCs w:val="22"/>
        </w:rPr>
        <w:lastRenderedPageBreak/>
        <w:t xml:space="preserve">each undesired incident scenario. For example if the “minimum visibility value” affects both groundings and collisions, then insert an “X” in both columns. </w:t>
      </w:r>
      <w:r w:rsidR="00A32242" w:rsidRPr="00E00CEB">
        <w:rPr>
          <w:rFonts w:asciiTheme="minorHAnsi" w:hAnsiTheme="minorHAnsi"/>
          <w:sz w:val="22"/>
          <w:szCs w:val="22"/>
        </w:rPr>
        <w:t xml:space="preserve">Similarly, if </w:t>
      </w:r>
      <w:r w:rsidR="00A46494" w:rsidRPr="00E00CEB">
        <w:rPr>
          <w:rFonts w:asciiTheme="minorHAnsi" w:hAnsiTheme="minorHAnsi"/>
          <w:sz w:val="22"/>
          <w:szCs w:val="22"/>
        </w:rPr>
        <w:t>piracy is unlikely to result in groundings or collisions, but may result in a vessel foundering</w:t>
      </w:r>
      <w:r w:rsidR="00A32242" w:rsidRPr="00E00CEB">
        <w:rPr>
          <w:rFonts w:asciiTheme="minorHAnsi" w:hAnsiTheme="minorHAnsi"/>
          <w:sz w:val="22"/>
          <w:szCs w:val="22"/>
        </w:rPr>
        <w:t xml:space="preserve">, </w:t>
      </w:r>
      <w:commentRangeStart w:id="41"/>
      <w:r w:rsidR="00A32242" w:rsidRPr="00E00CEB">
        <w:rPr>
          <w:rFonts w:asciiTheme="minorHAnsi" w:hAnsiTheme="minorHAnsi"/>
          <w:sz w:val="22"/>
          <w:szCs w:val="22"/>
        </w:rPr>
        <w:t xml:space="preserve">insert an “X” in </w:t>
      </w:r>
      <w:commentRangeEnd w:id="41"/>
      <w:r w:rsidR="00254250">
        <w:rPr>
          <w:rStyle w:val="CommentReference"/>
          <w:rFonts w:asciiTheme="minorHAnsi" w:eastAsiaTheme="minorHAnsi" w:hAnsiTheme="minorHAnsi" w:cstheme="minorBidi"/>
          <w:lang w:eastAsia="en-US"/>
        </w:rPr>
        <w:commentReference w:id="41"/>
      </w:r>
      <w:r w:rsidR="00A32242" w:rsidRPr="00E00CEB">
        <w:rPr>
          <w:rFonts w:asciiTheme="minorHAnsi" w:hAnsiTheme="minorHAnsi"/>
          <w:sz w:val="22"/>
          <w:szCs w:val="22"/>
        </w:rPr>
        <w:t>the “</w:t>
      </w:r>
      <w:commentRangeStart w:id="42"/>
      <w:r w:rsidR="00A32242" w:rsidRPr="00E00CEB">
        <w:rPr>
          <w:rFonts w:asciiTheme="minorHAnsi" w:hAnsiTheme="minorHAnsi"/>
          <w:sz w:val="22"/>
          <w:szCs w:val="22"/>
        </w:rPr>
        <w:t xml:space="preserve">foundering” </w:t>
      </w:r>
      <w:commentRangeEnd w:id="42"/>
      <w:r w:rsidR="00254250">
        <w:rPr>
          <w:rStyle w:val="CommentReference"/>
          <w:rFonts w:asciiTheme="minorHAnsi" w:eastAsiaTheme="minorHAnsi" w:hAnsiTheme="minorHAnsi" w:cstheme="minorBidi"/>
          <w:lang w:eastAsia="en-US"/>
        </w:rPr>
        <w:commentReference w:id="42"/>
      </w:r>
      <w:r w:rsidR="00A32242" w:rsidRPr="00E00CEB">
        <w:rPr>
          <w:rFonts w:asciiTheme="minorHAnsi" w:hAnsiTheme="minorHAnsi"/>
          <w:sz w:val="22"/>
          <w:szCs w:val="22"/>
        </w:rPr>
        <w:t>box</w:t>
      </w:r>
      <w:r w:rsidR="00A46494" w:rsidRPr="00E00CEB">
        <w:rPr>
          <w:rFonts w:asciiTheme="minorHAnsi" w:hAnsiTheme="minorHAnsi"/>
          <w:sz w:val="22"/>
          <w:szCs w:val="22"/>
        </w:rPr>
        <w:t>.</w:t>
      </w:r>
    </w:p>
    <w:p w14:paraId="37A50409" w14:textId="77777777" w:rsidR="00574F68" w:rsidRPr="00574F68" w:rsidRDefault="00574F68" w:rsidP="00574F68">
      <w:pPr>
        <w:jc w:val="both"/>
        <w:rPr>
          <w:sz w:val="22"/>
        </w:rPr>
      </w:pPr>
    </w:p>
    <w:p w14:paraId="1491E558" w14:textId="0B29CCB9" w:rsidR="00A46494" w:rsidRPr="00AA73C5" w:rsidRDefault="00A32242" w:rsidP="00A46494">
      <w:pPr>
        <w:pStyle w:val="ListParagraph"/>
        <w:numPr>
          <w:ilvl w:val="0"/>
          <w:numId w:val="34"/>
        </w:numPr>
        <w:jc w:val="both"/>
        <w:rPr>
          <w:rFonts w:asciiTheme="minorHAnsi" w:hAnsiTheme="minorHAnsi"/>
          <w:sz w:val="22"/>
          <w:szCs w:val="22"/>
        </w:rPr>
      </w:pPr>
      <w:r w:rsidRPr="00E00CEB">
        <w:rPr>
          <w:rFonts w:asciiTheme="minorHAnsi" w:hAnsiTheme="minorHAnsi"/>
          <w:sz w:val="22"/>
          <w:szCs w:val="22"/>
        </w:rPr>
        <w:t xml:space="preserve">If no “X”s are entered into a </w:t>
      </w:r>
      <w:r w:rsidRPr="00E00CEB">
        <w:rPr>
          <w:rFonts w:asciiTheme="majorHAnsi" w:hAnsiTheme="majorHAnsi"/>
          <w:sz w:val="22"/>
          <w:szCs w:val="22"/>
        </w:rPr>
        <w:t xml:space="preserve">single undesired incident column (including “other”) it is suggested that </w:t>
      </w:r>
      <w:r w:rsidR="00A80F4F">
        <w:rPr>
          <w:rFonts w:asciiTheme="majorHAnsi" w:hAnsiTheme="majorHAnsi"/>
          <w:sz w:val="22"/>
          <w:szCs w:val="22"/>
        </w:rPr>
        <w:t xml:space="preserve">the </w:t>
      </w:r>
      <w:r w:rsidRPr="00E00CEB">
        <w:rPr>
          <w:rFonts w:asciiTheme="majorHAnsi" w:hAnsiTheme="majorHAnsi"/>
          <w:sz w:val="22"/>
          <w:szCs w:val="22"/>
        </w:rPr>
        <w:t xml:space="preserve">column be </w:t>
      </w:r>
      <w:r w:rsidRPr="00E00CEB">
        <w:rPr>
          <w:rFonts w:asciiTheme="majorHAnsi" w:hAnsiTheme="majorHAnsi"/>
          <w:sz w:val="22"/>
        </w:rPr>
        <w:t>“greyed out” using the “fill” tool so that only t</w:t>
      </w:r>
      <w:r w:rsidR="009D0C72" w:rsidRPr="00E00CEB">
        <w:rPr>
          <w:rFonts w:asciiTheme="majorHAnsi" w:hAnsiTheme="majorHAnsi"/>
          <w:sz w:val="22"/>
        </w:rPr>
        <w:t>hose of concern are highlighted.</w:t>
      </w:r>
      <w:r w:rsidR="007A46CF">
        <w:rPr>
          <w:rFonts w:asciiTheme="majorHAnsi" w:hAnsiTheme="majorHAnsi"/>
          <w:sz w:val="22"/>
        </w:rPr>
        <w:t xml:space="preserve"> Ensure that the same column is they “greyed out” in Section 2.</w:t>
      </w:r>
    </w:p>
    <w:p w14:paraId="6B63FB0F" w14:textId="77777777" w:rsidR="00AA73C5" w:rsidRPr="00AA73C5" w:rsidRDefault="00AA73C5" w:rsidP="00AA73C5">
      <w:pPr>
        <w:pStyle w:val="ListParagraph"/>
        <w:ind w:left="360"/>
        <w:jc w:val="both"/>
        <w:rPr>
          <w:rFonts w:asciiTheme="minorHAnsi" w:hAnsiTheme="minorHAnsi"/>
          <w:sz w:val="22"/>
          <w:szCs w:val="22"/>
        </w:rPr>
      </w:pPr>
    </w:p>
    <w:p w14:paraId="3DE0D0A1" w14:textId="3D1607C3" w:rsidR="00AA73C5" w:rsidRPr="00E00CEB" w:rsidRDefault="00AA73C5" w:rsidP="00A46494">
      <w:pPr>
        <w:pStyle w:val="ListParagraph"/>
        <w:numPr>
          <w:ilvl w:val="0"/>
          <w:numId w:val="34"/>
        </w:numPr>
        <w:jc w:val="both"/>
        <w:rPr>
          <w:rFonts w:asciiTheme="minorHAnsi" w:hAnsiTheme="minorHAnsi"/>
          <w:sz w:val="22"/>
          <w:szCs w:val="22"/>
        </w:rPr>
      </w:pPr>
      <w:r>
        <w:rPr>
          <w:rFonts w:asciiTheme="majorHAnsi" w:hAnsiTheme="majorHAnsi"/>
          <w:sz w:val="22"/>
        </w:rPr>
        <w:t>If there is no “other” undesired incident scenario, then delete or “grey-out”</w:t>
      </w:r>
      <w:r w:rsidR="00711132">
        <w:rPr>
          <w:rFonts w:asciiTheme="majorHAnsi" w:hAnsiTheme="majorHAnsi"/>
          <w:sz w:val="22"/>
        </w:rPr>
        <w:t xml:space="preserve"> the “other”</w:t>
      </w:r>
      <w:r>
        <w:rPr>
          <w:rFonts w:asciiTheme="majorHAnsi" w:hAnsiTheme="majorHAnsi"/>
          <w:sz w:val="22"/>
        </w:rPr>
        <w:t xml:space="preserve"> column.</w:t>
      </w:r>
    </w:p>
    <w:p w14:paraId="429931FA" w14:textId="77777777" w:rsidR="009D0C72" w:rsidRPr="009D0C72" w:rsidRDefault="009D0C72" w:rsidP="009D0C72">
      <w:pPr>
        <w:pStyle w:val="ListParagraph"/>
        <w:rPr>
          <w:rFonts w:asciiTheme="minorHAnsi" w:hAnsiTheme="minorHAnsi"/>
          <w:sz w:val="22"/>
          <w:szCs w:val="22"/>
        </w:rPr>
      </w:pPr>
    </w:p>
    <w:p w14:paraId="1937BCF9" w14:textId="1C24AEDB" w:rsidR="00F21FE5" w:rsidRDefault="0004513D" w:rsidP="00F21FE5">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The users’ forum </w:t>
      </w:r>
      <w:commentRangeStart w:id="43"/>
      <w:r>
        <w:rPr>
          <w:rFonts w:asciiTheme="minorHAnsi" w:hAnsiTheme="minorHAnsi"/>
          <w:sz w:val="22"/>
          <w:szCs w:val="22"/>
        </w:rPr>
        <w:t>should then</w:t>
      </w:r>
      <w:r w:rsidR="00F21FE5">
        <w:rPr>
          <w:rFonts w:asciiTheme="minorHAnsi" w:hAnsiTheme="minorHAnsi"/>
          <w:sz w:val="22"/>
          <w:szCs w:val="22"/>
        </w:rPr>
        <w:t xml:space="preserve"> use the</w:t>
      </w:r>
      <w:r w:rsidR="00F21FE5" w:rsidRPr="003D592E">
        <w:rPr>
          <w:rFonts w:asciiTheme="minorHAnsi" w:hAnsiTheme="minorHAnsi"/>
          <w:sz w:val="22"/>
          <w:szCs w:val="22"/>
        </w:rPr>
        <w:t xml:space="preserve"> “</w:t>
      </w:r>
      <w:r w:rsidR="00F21FE5">
        <w:rPr>
          <w:rFonts w:asciiTheme="minorHAnsi" w:hAnsiTheme="minorHAnsi"/>
          <w:sz w:val="22"/>
          <w:szCs w:val="22"/>
        </w:rPr>
        <w:t>v</w:t>
      </w:r>
      <w:r w:rsidR="00F21FE5" w:rsidRPr="003D592E">
        <w:rPr>
          <w:rFonts w:asciiTheme="minorHAnsi" w:hAnsiTheme="minorHAnsi"/>
          <w:sz w:val="22"/>
          <w:szCs w:val="22"/>
        </w:rPr>
        <w:t xml:space="preserve">alue” figure to assess the </w:t>
      </w:r>
      <w:r w:rsidR="00F21FE5" w:rsidRPr="004C0E95">
        <w:rPr>
          <w:rFonts w:asciiTheme="minorHAnsi" w:hAnsiTheme="minorHAnsi"/>
          <w:b/>
          <w:sz w:val="22"/>
          <w:szCs w:val="22"/>
        </w:rPr>
        <w:t>probability</w:t>
      </w:r>
      <w:r w:rsidR="00F21FE5" w:rsidRPr="003D592E">
        <w:rPr>
          <w:rFonts w:asciiTheme="minorHAnsi" w:hAnsiTheme="minorHAnsi"/>
          <w:sz w:val="22"/>
          <w:szCs w:val="22"/>
        </w:rPr>
        <w:t xml:space="preserve"> </w:t>
      </w:r>
      <w:commentRangeEnd w:id="43"/>
      <w:r w:rsidR="00606A70">
        <w:rPr>
          <w:rStyle w:val="CommentReference"/>
          <w:rFonts w:asciiTheme="minorHAnsi" w:eastAsiaTheme="minorHAnsi" w:hAnsiTheme="minorHAnsi" w:cstheme="minorBidi"/>
          <w:lang w:eastAsia="en-US"/>
        </w:rPr>
        <w:commentReference w:id="43"/>
      </w:r>
      <w:r w:rsidR="00F21FE5" w:rsidRPr="003D592E">
        <w:rPr>
          <w:rFonts w:asciiTheme="minorHAnsi" w:hAnsiTheme="minorHAnsi"/>
          <w:sz w:val="22"/>
          <w:szCs w:val="22"/>
        </w:rPr>
        <w:t xml:space="preserve">of </w:t>
      </w:r>
      <w:r w:rsidR="00F21FE5">
        <w:rPr>
          <w:rFonts w:asciiTheme="minorHAnsi" w:hAnsiTheme="minorHAnsi"/>
          <w:sz w:val="22"/>
          <w:szCs w:val="22"/>
        </w:rPr>
        <w:t>an undesirable incident</w:t>
      </w:r>
      <w:r w:rsidR="00F21FE5" w:rsidRPr="003D592E">
        <w:rPr>
          <w:rFonts w:asciiTheme="minorHAnsi" w:hAnsiTheme="minorHAnsi"/>
          <w:sz w:val="22"/>
          <w:szCs w:val="22"/>
        </w:rPr>
        <w:t xml:space="preserve"> occurring to the </w:t>
      </w:r>
      <w:r w:rsidR="00F21FE5" w:rsidRPr="003D592E">
        <w:rPr>
          <w:rFonts w:asciiTheme="minorHAnsi" w:hAnsiTheme="minorHAnsi"/>
          <w:b/>
          <w:sz w:val="22"/>
          <w:szCs w:val="22"/>
        </w:rPr>
        <w:t>vessel with the deepest draft</w:t>
      </w:r>
      <w:r w:rsidR="00F21FE5" w:rsidRPr="003D592E">
        <w:rPr>
          <w:rFonts w:asciiTheme="minorHAnsi" w:hAnsiTheme="minorHAnsi"/>
          <w:sz w:val="22"/>
          <w:szCs w:val="22"/>
        </w:rPr>
        <w:t xml:space="preserve"> in the zone</w:t>
      </w:r>
      <w:r w:rsidR="001273C2">
        <w:rPr>
          <w:rFonts w:asciiTheme="minorHAnsi" w:hAnsiTheme="minorHAnsi"/>
          <w:sz w:val="22"/>
          <w:szCs w:val="22"/>
        </w:rPr>
        <w:t xml:space="preserve"> based on the </w:t>
      </w:r>
      <w:r w:rsidR="001273C2" w:rsidRPr="001273C2">
        <w:rPr>
          <w:rFonts w:asciiTheme="minorHAnsi" w:hAnsiTheme="minorHAnsi"/>
          <w:b/>
          <w:sz w:val="22"/>
          <w:szCs w:val="22"/>
        </w:rPr>
        <w:t>worst-case scenario</w:t>
      </w:r>
      <w:r w:rsidR="001273C2">
        <w:rPr>
          <w:rFonts w:asciiTheme="minorHAnsi" w:hAnsiTheme="minorHAnsi"/>
          <w:sz w:val="22"/>
          <w:szCs w:val="22"/>
        </w:rPr>
        <w:t xml:space="preserve"> where two or more hazards might contribute to an undesirable incident. </w:t>
      </w:r>
      <w:r w:rsidR="00F21FE5">
        <w:rPr>
          <w:rFonts w:asciiTheme="minorHAnsi" w:hAnsiTheme="minorHAnsi"/>
          <w:sz w:val="22"/>
          <w:szCs w:val="22"/>
        </w:rPr>
        <w:t xml:space="preserve"> This should be entered as a “probability score” (</w:t>
      </w:r>
      <w:proofErr w:type="gramStart"/>
      <w:r w:rsidR="00F21FE5">
        <w:rPr>
          <w:rFonts w:asciiTheme="minorHAnsi" w:hAnsiTheme="minorHAnsi"/>
          <w:sz w:val="22"/>
          <w:szCs w:val="22"/>
        </w:rPr>
        <w:t>1</w:t>
      </w:r>
      <w:proofErr w:type="gramEnd"/>
      <w:r w:rsidR="00F21FE5">
        <w:rPr>
          <w:rFonts w:asciiTheme="minorHAnsi" w:hAnsiTheme="minorHAnsi"/>
          <w:sz w:val="22"/>
          <w:szCs w:val="22"/>
        </w:rPr>
        <w:t>, 2 or 3) at the bottom of each undesired incident column.</w:t>
      </w:r>
      <w:r w:rsidR="00F21FE5" w:rsidRPr="00D765EA">
        <w:rPr>
          <w:rFonts w:asciiTheme="minorHAnsi" w:hAnsiTheme="minorHAnsi"/>
          <w:sz w:val="22"/>
          <w:szCs w:val="22"/>
        </w:rPr>
        <w:t xml:space="preserve"> </w:t>
      </w:r>
      <w:r w:rsidR="00F21FE5">
        <w:rPr>
          <w:rFonts w:asciiTheme="minorHAnsi" w:hAnsiTheme="minorHAnsi"/>
          <w:sz w:val="22"/>
          <w:szCs w:val="22"/>
        </w:rPr>
        <w:t xml:space="preserve">Where </w:t>
      </w:r>
      <w:r w:rsidR="00F21FE5" w:rsidRPr="003D592E">
        <w:rPr>
          <w:rFonts w:asciiTheme="minorHAnsi" w:hAnsiTheme="minorHAnsi"/>
          <w:sz w:val="22"/>
          <w:szCs w:val="22"/>
        </w:rPr>
        <w:t>possible</w:t>
      </w:r>
      <w:r w:rsidR="00F21FE5">
        <w:rPr>
          <w:rFonts w:asciiTheme="minorHAnsi" w:hAnsiTheme="minorHAnsi"/>
          <w:sz w:val="22"/>
          <w:szCs w:val="22"/>
        </w:rPr>
        <w:t>,</w:t>
      </w:r>
      <w:r w:rsidR="00F21FE5" w:rsidRPr="003D592E">
        <w:rPr>
          <w:rFonts w:asciiTheme="minorHAnsi" w:hAnsiTheme="minorHAnsi"/>
          <w:sz w:val="22"/>
          <w:szCs w:val="22"/>
        </w:rPr>
        <w:t xml:space="preserve"> historical maritime </w:t>
      </w:r>
      <w:r w:rsidR="00F21FE5">
        <w:rPr>
          <w:rFonts w:asciiTheme="minorHAnsi" w:hAnsiTheme="minorHAnsi"/>
          <w:sz w:val="22"/>
          <w:szCs w:val="22"/>
        </w:rPr>
        <w:t>casualty records</w:t>
      </w:r>
      <w:r w:rsidR="00F21FE5" w:rsidRPr="003D592E">
        <w:rPr>
          <w:rFonts w:asciiTheme="minorHAnsi" w:hAnsiTheme="minorHAnsi"/>
          <w:sz w:val="22"/>
          <w:szCs w:val="22"/>
        </w:rPr>
        <w:t xml:space="preserve"> </w:t>
      </w:r>
      <w:proofErr w:type="gramStart"/>
      <w:r w:rsidR="00F21FE5" w:rsidRPr="003D592E">
        <w:rPr>
          <w:rFonts w:asciiTheme="minorHAnsi" w:hAnsiTheme="minorHAnsi"/>
          <w:sz w:val="22"/>
          <w:szCs w:val="22"/>
        </w:rPr>
        <w:t>should be used</w:t>
      </w:r>
      <w:proofErr w:type="gramEnd"/>
      <w:r w:rsidR="00F21FE5" w:rsidRPr="003D592E">
        <w:rPr>
          <w:rFonts w:asciiTheme="minorHAnsi" w:hAnsiTheme="minorHAnsi"/>
          <w:sz w:val="22"/>
          <w:szCs w:val="22"/>
        </w:rPr>
        <w:t xml:space="preserve"> to inform the users group’s deliberations</w:t>
      </w:r>
      <w:r w:rsidR="00F21FE5">
        <w:rPr>
          <w:rFonts w:asciiTheme="minorHAnsi" w:hAnsiTheme="minorHAnsi"/>
          <w:sz w:val="22"/>
          <w:szCs w:val="22"/>
        </w:rPr>
        <w:t>.</w:t>
      </w:r>
    </w:p>
    <w:p w14:paraId="6158168D" w14:textId="77777777" w:rsidR="00A46494" w:rsidRPr="00A46494" w:rsidRDefault="00A46494" w:rsidP="00A46494">
      <w:pPr>
        <w:pStyle w:val="ListParagraph"/>
        <w:rPr>
          <w:rFonts w:asciiTheme="minorHAnsi" w:hAnsiTheme="minorHAnsi"/>
          <w:sz w:val="22"/>
          <w:szCs w:val="22"/>
        </w:rPr>
      </w:pPr>
    </w:p>
    <w:p w14:paraId="56BB1629" w14:textId="18358C6A" w:rsidR="0045474A" w:rsidRPr="0045474A" w:rsidRDefault="00D84CE3" w:rsidP="00B9032E">
      <w:pPr>
        <w:pStyle w:val="ListParagraph"/>
        <w:numPr>
          <w:ilvl w:val="0"/>
          <w:numId w:val="34"/>
        </w:numPr>
        <w:jc w:val="both"/>
        <w:rPr>
          <w:rFonts w:asciiTheme="minorHAnsi" w:hAnsiTheme="minorHAnsi"/>
          <w:sz w:val="22"/>
          <w:szCs w:val="22"/>
        </w:rPr>
      </w:pPr>
      <w:r w:rsidRPr="00245666">
        <w:rPr>
          <w:rFonts w:asciiTheme="minorHAnsi" w:hAnsiTheme="minorHAnsi"/>
          <w:sz w:val="22"/>
          <w:szCs w:val="22"/>
        </w:rPr>
        <w:t>Where</w:t>
      </w:r>
      <w:r w:rsidR="00A46494" w:rsidRPr="00245666">
        <w:rPr>
          <w:rFonts w:asciiTheme="minorHAnsi" w:hAnsiTheme="minorHAnsi"/>
          <w:sz w:val="22"/>
          <w:szCs w:val="22"/>
        </w:rPr>
        <w:t xml:space="preserve"> two or more </w:t>
      </w:r>
      <w:commentRangeStart w:id="44"/>
      <w:r w:rsidR="00A46494" w:rsidRPr="00245666">
        <w:rPr>
          <w:rFonts w:asciiTheme="minorHAnsi" w:hAnsiTheme="minorHAnsi"/>
          <w:sz w:val="22"/>
          <w:szCs w:val="22"/>
        </w:rPr>
        <w:t>hazards</w:t>
      </w:r>
      <w:r w:rsidRPr="00245666">
        <w:rPr>
          <w:rFonts w:asciiTheme="minorHAnsi" w:hAnsiTheme="minorHAnsi"/>
          <w:sz w:val="22"/>
          <w:szCs w:val="22"/>
        </w:rPr>
        <w:t xml:space="preserve"> might contribute to an undesired incident, the probability score entered at the bottom of each category should be that for the hazard with the </w:t>
      </w:r>
      <w:r w:rsidR="00A05E71">
        <w:rPr>
          <w:rFonts w:asciiTheme="minorHAnsi" w:hAnsiTheme="minorHAnsi"/>
          <w:sz w:val="22"/>
          <w:szCs w:val="22"/>
        </w:rPr>
        <w:t>most likely probability</w:t>
      </w:r>
      <w:r w:rsidRPr="00245666">
        <w:rPr>
          <w:rFonts w:asciiTheme="minorHAnsi" w:hAnsiTheme="minorHAnsi"/>
          <w:sz w:val="22"/>
          <w:szCs w:val="22"/>
        </w:rPr>
        <w:t>.</w:t>
      </w:r>
      <w:r w:rsidRPr="009256D6">
        <w:rPr>
          <w:rFonts w:asciiTheme="minorHAnsi" w:hAnsiTheme="minorHAnsi"/>
          <w:sz w:val="22"/>
          <w:szCs w:val="22"/>
        </w:rPr>
        <w:t xml:space="preserve"> </w:t>
      </w:r>
      <w:r w:rsidR="009256D6" w:rsidRPr="009256D6">
        <w:rPr>
          <w:rFonts w:asciiTheme="minorHAnsi" w:hAnsiTheme="minorHAnsi"/>
          <w:sz w:val="22"/>
          <w:szCs w:val="22"/>
        </w:rPr>
        <w:t xml:space="preserve">Use the </w:t>
      </w:r>
      <w:r w:rsidR="009256D6" w:rsidRPr="009256D6">
        <w:rPr>
          <w:rFonts w:asciiTheme="majorHAnsi" w:hAnsiTheme="majorHAnsi"/>
          <w:sz w:val="22"/>
          <w:szCs w:val="22"/>
        </w:rPr>
        <w:t xml:space="preserve">right-hand “notes” column </w:t>
      </w:r>
      <w:r w:rsidR="009256D6">
        <w:rPr>
          <w:rFonts w:asciiTheme="majorHAnsi" w:hAnsiTheme="majorHAnsi"/>
          <w:sz w:val="22"/>
          <w:szCs w:val="22"/>
        </w:rPr>
        <w:t>(</w:t>
      </w:r>
      <w:r w:rsidR="009256D6" w:rsidRPr="009256D6">
        <w:rPr>
          <w:rFonts w:asciiTheme="majorHAnsi" w:hAnsiTheme="majorHAnsi"/>
          <w:sz w:val="22"/>
          <w:szCs w:val="22"/>
        </w:rPr>
        <w:t>e.g. “see note # below</w:t>
      </w:r>
      <w:commentRangeEnd w:id="44"/>
      <w:r w:rsidR="00606A70">
        <w:rPr>
          <w:rStyle w:val="CommentReference"/>
          <w:rFonts w:asciiTheme="minorHAnsi" w:eastAsiaTheme="minorHAnsi" w:hAnsiTheme="minorHAnsi" w:cstheme="minorBidi"/>
          <w:lang w:eastAsia="en-US"/>
        </w:rPr>
        <w:commentReference w:id="44"/>
      </w:r>
      <w:r w:rsidR="009256D6" w:rsidRPr="009256D6">
        <w:rPr>
          <w:rFonts w:asciiTheme="majorHAnsi" w:hAnsiTheme="majorHAnsi"/>
          <w:sz w:val="22"/>
          <w:szCs w:val="22"/>
        </w:rPr>
        <w:t xml:space="preserve">”) to </w:t>
      </w:r>
      <w:r w:rsidR="0004513D">
        <w:rPr>
          <w:rFonts w:asciiTheme="majorHAnsi" w:hAnsiTheme="majorHAnsi"/>
          <w:sz w:val="22"/>
          <w:szCs w:val="22"/>
        </w:rPr>
        <w:t>cross-refer to specific risk control measures shown on Worksheet D</w:t>
      </w:r>
      <w:r w:rsidR="009256D6">
        <w:rPr>
          <w:rFonts w:asciiTheme="majorHAnsi" w:hAnsiTheme="majorHAnsi"/>
          <w:sz w:val="22"/>
          <w:szCs w:val="22"/>
        </w:rPr>
        <w:t xml:space="preserve">. </w:t>
      </w:r>
      <w:r w:rsidR="00B9032E">
        <w:rPr>
          <w:rFonts w:asciiTheme="majorHAnsi" w:hAnsiTheme="majorHAnsi"/>
          <w:sz w:val="22"/>
          <w:szCs w:val="22"/>
        </w:rPr>
        <w:t>For</w:t>
      </w:r>
      <w:r w:rsidR="009256D6">
        <w:rPr>
          <w:rFonts w:asciiTheme="majorHAnsi" w:hAnsiTheme="majorHAnsi"/>
          <w:sz w:val="22"/>
          <w:szCs w:val="22"/>
        </w:rPr>
        <w:t xml:space="preserve"> example for if both the </w:t>
      </w:r>
      <w:r w:rsidR="00B9032E">
        <w:rPr>
          <w:rFonts w:asciiTheme="majorHAnsi" w:hAnsiTheme="majorHAnsi"/>
          <w:sz w:val="22"/>
          <w:szCs w:val="22"/>
        </w:rPr>
        <w:t>“</w:t>
      </w:r>
      <w:r w:rsidR="009256D6">
        <w:rPr>
          <w:rFonts w:asciiTheme="majorHAnsi" w:hAnsiTheme="majorHAnsi"/>
          <w:sz w:val="22"/>
          <w:szCs w:val="22"/>
        </w:rPr>
        <w:t>proximity of danger</w:t>
      </w:r>
      <w:r w:rsidR="00B9032E">
        <w:rPr>
          <w:rFonts w:asciiTheme="majorHAnsi" w:hAnsiTheme="majorHAnsi"/>
          <w:sz w:val="22"/>
          <w:szCs w:val="22"/>
        </w:rPr>
        <w:t>”</w:t>
      </w:r>
      <w:r w:rsidR="009256D6">
        <w:rPr>
          <w:rFonts w:asciiTheme="majorHAnsi" w:hAnsiTheme="majorHAnsi"/>
          <w:sz w:val="22"/>
          <w:szCs w:val="22"/>
        </w:rPr>
        <w:t xml:space="preserve"> and </w:t>
      </w:r>
      <w:r w:rsidR="00B9032E">
        <w:rPr>
          <w:rFonts w:asciiTheme="majorHAnsi" w:hAnsiTheme="majorHAnsi"/>
          <w:sz w:val="22"/>
          <w:szCs w:val="22"/>
        </w:rPr>
        <w:t>“</w:t>
      </w:r>
      <w:r w:rsidR="009256D6">
        <w:rPr>
          <w:rFonts w:asciiTheme="majorHAnsi" w:hAnsiTheme="majorHAnsi"/>
          <w:sz w:val="22"/>
          <w:szCs w:val="22"/>
        </w:rPr>
        <w:t>background</w:t>
      </w:r>
      <w:r w:rsidR="00B9032E">
        <w:rPr>
          <w:rFonts w:asciiTheme="majorHAnsi" w:hAnsiTheme="majorHAnsi"/>
          <w:sz w:val="22"/>
          <w:szCs w:val="22"/>
        </w:rPr>
        <w:t xml:space="preserve"> glare” might contribute to a grounding, insert a comment to that effect in the notes section so that the user group can take it into consideration when developing </w:t>
      </w:r>
      <w:r w:rsidR="0004513D">
        <w:rPr>
          <w:rFonts w:asciiTheme="majorHAnsi" w:hAnsiTheme="majorHAnsi"/>
          <w:sz w:val="22"/>
          <w:szCs w:val="22"/>
        </w:rPr>
        <w:t xml:space="preserve">more detailed </w:t>
      </w:r>
      <w:r w:rsidR="00B9032E">
        <w:rPr>
          <w:rFonts w:asciiTheme="majorHAnsi" w:hAnsiTheme="majorHAnsi"/>
          <w:sz w:val="22"/>
          <w:szCs w:val="22"/>
        </w:rPr>
        <w:t>risk control options on worksheet D.</w:t>
      </w:r>
    </w:p>
    <w:p w14:paraId="64F3E952" w14:textId="77777777" w:rsidR="0045474A" w:rsidRPr="0045474A" w:rsidRDefault="0045474A" w:rsidP="0045474A">
      <w:pPr>
        <w:pStyle w:val="ListParagraph"/>
        <w:rPr>
          <w:rFonts w:asciiTheme="majorHAnsi" w:hAnsiTheme="majorHAnsi"/>
          <w:sz w:val="22"/>
          <w:szCs w:val="22"/>
        </w:rPr>
      </w:pPr>
    </w:p>
    <w:p w14:paraId="31AD530E" w14:textId="59586ACA" w:rsidR="00A46494" w:rsidRPr="0045474A" w:rsidRDefault="0045474A" w:rsidP="00A05E71">
      <w:pPr>
        <w:tabs>
          <w:tab w:val="left" w:pos="7850"/>
        </w:tabs>
        <w:jc w:val="both"/>
        <w:rPr>
          <w:b/>
          <w:sz w:val="22"/>
        </w:rPr>
      </w:pPr>
      <w:r w:rsidRPr="0045474A">
        <w:rPr>
          <w:rFonts w:asciiTheme="majorHAnsi" w:hAnsiTheme="majorHAnsi"/>
          <w:b/>
          <w:sz w:val="22"/>
        </w:rPr>
        <w:t>Worksheet C Section 2</w:t>
      </w:r>
      <w:r w:rsidR="00B9032E" w:rsidRPr="0045474A">
        <w:rPr>
          <w:rFonts w:asciiTheme="majorHAnsi" w:hAnsiTheme="majorHAnsi"/>
          <w:b/>
          <w:sz w:val="22"/>
        </w:rPr>
        <w:t xml:space="preserve"> </w:t>
      </w:r>
      <w:r w:rsidR="00A05E71">
        <w:rPr>
          <w:rFonts w:asciiTheme="majorHAnsi" w:hAnsiTheme="majorHAnsi"/>
          <w:b/>
          <w:sz w:val="22"/>
        </w:rPr>
        <w:tab/>
      </w:r>
    </w:p>
    <w:p w14:paraId="450A9D2D" w14:textId="77777777" w:rsidR="005F4D93" w:rsidRPr="005F4D93" w:rsidRDefault="005F4D93" w:rsidP="005F4D93">
      <w:pPr>
        <w:pStyle w:val="ListParagraph"/>
        <w:rPr>
          <w:rFonts w:asciiTheme="minorHAnsi" w:hAnsiTheme="minorHAnsi"/>
          <w:sz w:val="22"/>
          <w:szCs w:val="22"/>
        </w:rPr>
      </w:pPr>
    </w:p>
    <w:p w14:paraId="2BBEFAC8" w14:textId="0A314B6F" w:rsidR="00CD5FC7" w:rsidRDefault="0004513D" w:rsidP="00F21FE5">
      <w:pPr>
        <w:pStyle w:val="ListParagraph"/>
        <w:numPr>
          <w:ilvl w:val="0"/>
          <w:numId w:val="34"/>
        </w:numPr>
        <w:jc w:val="both"/>
        <w:rPr>
          <w:rFonts w:asciiTheme="majorHAnsi" w:hAnsiTheme="majorHAnsi"/>
          <w:sz w:val="22"/>
        </w:rPr>
      </w:pPr>
      <w:r>
        <w:rPr>
          <w:rFonts w:asciiTheme="majorHAnsi" w:hAnsiTheme="majorHAnsi"/>
          <w:sz w:val="22"/>
        </w:rPr>
        <w:t xml:space="preserve">Worksheet </w:t>
      </w:r>
      <w:r w:rsidR="0045474A">
        <w:rPr>
          <w:rFonts w:asciiTheme="majorHAnsi" w:hAnsiTheme="majorHAnsi"/>
          <w:sz w:val="22"/>
        </w:rPr>
        <w:t xml:space="preserve">C </w:t>
      </w:r>
      <w:r>
        <w:rPr>
          <w:rFonts w:asciiTheme="majorHAnsi" w:hAnsiTheme="majorHAnsi"/>
          <w:sz w:val="22"/>
        </w:rPr>
        <w:t xml:space="preserve">Section 2 </w:t>
      </w:r>
      <w:r w:rsidR="00D177B2">
        <w:rPr>
          <w:rFonts w:asciiTheme="majorHAnsi" w:hAnsiTheme="majorHAnsi"/>
          <w:sz w:val="22"/>
        </w:rPr>
        <w:t>shows</w:t>
      </w:r>
      <w:r w:rsidR="005B7ED8" w:rsidRPr="00F21FE5">
        <w:rPr>
          <w:rFonts w:asciiTheme="majorHAnsi" w:hAnsiTheme="majorHAnsi"/>
          <w:sz w:val="22"/>
        </w:rPr>
        <w:t xml:space="preserve"> </w:t>
      </w:r>
      <w:r w:rsidR="00AF2963" w:rsidRPr="00F21FE5">
        <w:rPr>
          <w:rFonts w:asciiTheme="majorHAnsi" w:hAnsiTheme="majorHAnsi"/>
          <w:sz w:val="22"/>
        </w:rPr>
        <w:t>the factors for which</w:t>
      </w:r>
      <w:r w:rsidR="005B7ED8" w:rsidRPr="00F21FE5">
        <w:rPr>
          <w:rFonts w:asciiTheme="majorHAnsi" w:hAnsiTheme="majorHAnsi"/>
          <w:sz w:val="22"/>
        </w:rPr>
        <w:t xml:space="preserve"> the users’ forum </w:t>
      </w:r>
      <w:r w:rsidR="00AF2963" w:rsidRPr="00F21FE5">
        <w:rPr>
          <w:rFonts w:asciiTheme="majorHAnsi" w:hAnsiTheme="majorHAnsi"/>
          <w:sz w:val="22"/>
        </w:rPr>
        <w:t>should</w:t>
      </w:r>
      <w:r w:rsidR="005B7ED8" w:rsidRPr="00F21FE5">
        <w:rPr>
          <w:rFonts w:asciiTheme="majorHAnsi" w:hAnsiTheme="majorHAnsi"/>
          <w:sz w:val="22"/>
        </w:rPr>
        <w:t xml:space="preserve"> assign </w:t>
      </w:r>
      <w:r w:rsidR="005B7ED8" w:rsidRPr="00D177B2">
        <w:rPr>
          <w:rFonts w:asciiTheme="majorHAnsi" w:hAnsiTheme="majorHAnsi"/>
          <w:b/>
          <w:sz w:val="22"/>
        </w:rPr>
        <w:t>impact</w:t>
      </w:r>
      <w:r w:rsidR="005B7ED8" w:rsidRPr="00F21FE5">
        <w:rPr>
          <w:rFonts w:asciiTheme="majorHAnsi" w:hAnsiTheme="majorHAnsi"/>
          <w:sz w:val="22"/>
        </w:rPr>
        <w:t xml:space="preserve"> scores for each category of undesirable incident in both the short and long-term. This list </w:t>
      </w:r>
      <w:r w:rsidR="0098508A" w:rsidRPr="00F21FE5">
        <w:rPr>
          <w:rFonts w:asciiTheme="majorHAnsi" w:hAnsiTheme="majorHAnsi"/>
          <w:sz w:val="22"/>
        </w:rPr>
        <w:t xml:space="preserve">focuses </w:t>
      </w:r>
      <w:r w:rsidR="00AF2963" w:rsidRPr="00F21FE5">
        <w:rPr>
          <w:rFonts w:asciiTheme="majorHAnsi" w:hAnsiTheme="majorHAnsi"/>
          <w:sz w:val="22"/>
        </w:rPr>
        <w:t>matters that might</w:t>
      </w:r>
      <w:r w:rsidR="0098508A" w:rsidRPr="00F21FE5">
        <w:rPr>
          <w:rFonts w:asciiTheme="majorHAnsi" w:hAnsiTheme="majorHAnsi"/>
          <w:sz w:val="22"/>
        </w:rPr>
        <w:t xml:space="preserve"> adversely affect third parties (people, property and assets afloat or ashore) and the regional economy and environment including damage to.</w:t>
      </w:r>
      <w:r w:rsidR="001E2C57" w:rsidRPr="00F21FE5">
        <w:rPr>
          <w:rFonts w:asciiTheme="majorHAnsi" w:hAnsiTheme="majorHAnsi"/>
          <w:sz w:val="22"/>
        </w:rPr>
        <w:t xml:space="preserve"> </w:t>
      </w:r>
      <w:r w:rsidR="00416965" w:rsidRPr="00F21FE5">
        <w:rPr>
          <w:rFonts w:asciiTheme="majorHAnsi" w:hAnsiTheme="majorHAnsi"/>
          <w:sz w:val="22"/>
        </w:rPr>
        <w:t xml:space="preserve">The local users’ forum should first enter an “X” in all boxes that apply to each undesired incident scenario as for Section 1. </w:t>
      </w:r>
      <w:r w:rsidR="001E2C57" w:rsidRPr="00F21FE5">
        <w:rPr>
          <w:rFonts w:asciiTheme="majorHAnsi" w:hAnsiTheme="majorHAnsi"/>
          <w:sz w:val="22"/>
        </w:rPr>
        <w:t>An “impact score” (</w:t>
      </w:r>
      <w:proofErr w:type="gramStart"/>
      <w:r w:rsidR="001E2C57" w:rsidRPr="00F21FE5">
        <w:rPr>
          <w:rFonts w:asciiTheme="majorHAnsi" w:hAnsiTheme="majorHAnsi"/>
          <w:sz w:val="22"/>
        </w:rPr>
        <w:t>1</w:t>
      </w:r>
      <w:proofErr w:type="gramEnd"/>
      <w:r w:rsidR="001E2C57" w:rsidRPr="00F21FE5">
        <w:rPr>
          <w:rFonts w:asciiTheme="majorHAnsi" w:hAnsiTheme="majorHAnsi"/>
          <w:sz w:val="22"/>
        </w:rPr>
        <w:t>, 2 or 3) should entered at the bottom of each undesired incident column</w:t>
      </w:r>
      <w:r w:rsidR="00B9032E">
        <w:rPr>
          <w:rFonts w:asciiTheme="majorHAnsi" w:hAnsiTheme="majorHAnsi"/>
          <w:sz w:val="22"/>
        </w:rPr>
        <w:t xml:space="preserve"> based on the estimated worst-case scenario.</w:t>
      </w:r>
    </w:p>
    <w:p w14:paraId="31052D92" w14:textId="77777777" w:rsidR="0045474A" w:rsidRPr="00E327D8" w:rsidRDefault="0045474A" w:rsidP="00E327D8">
      <w:pPr>
        <w:rPr>
          <w:rFonts w:asciiTheme="majorHAnsi" w:hAnsiTheme="majorHAnsi"/>
          <w:sz w:val="22"/>
        </w:rPr>
      </w:pPr>
    </w:p>
    <w:p w14:paraId="47F8DB63" w14:textId="6E76B30C"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3</w:t>
      </w:r>
    </w:p>
    <w:p w14:paraId="240A18C0" w14:textId="77777777" w:rsidR="00D177B2" w:rsidRPr="00D177B2" w:rsidRDefault="00D177B2" w:rsidP="00D177B2">
      <w:pPr>
        <w:pStyle w:val="ListParagraph"/>
        <w:rPr>
          <w:rFonts w:asciiTheme="majorHAnsi" w:hAnsiTheme="majorHAnsi"/>
          <w:sz w:val="22"/>
        </w:rPr>
      </w:pPr>
    </w:p>
    <w:p w14:paraId="7F951C12" w14:textId="4C352A54" w:rsidR="0045474A" w:rsidRPr="0045474A" w:rsidRDefault="0045474A"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Start by </w:t>
      </w:r>
      <w:r>
        <w:rPr>
          <w:rFonts w:asciiTheme="minorHAnsi" w:hAnsiTheme="minorHAnsi"/>
          <w:sz w:val="22"/>
          <w:szCs w:val="22"/>
        </w:rPr>
        <w:t>entering the name of the user forum</w:t>
      </w:r>
      <w:proofErr w:type="gramStart"/>
      <w:r>
        <w:rPr>
          <w:rFonts w:asciiTheme="minorHAnsi" w:hAnsiTheme="minorHAnsi"/>
          <w:sz w:val="22"/>
          <w:szCs w:val="22"/>
        </w:rPr>
        <w:t>;</w:t>
      </w:r>
      <w:proofErr w:type="gramEnd"/>
      <w:r>
        <w:rPr>
          <w:rFonts w:asciiTheme="minorHAnsi" w:hAnsiTheme="minorHAnsi"/>
          <w:sz w:val="22"/>
          <w:szCs w:val="22"/>
        </w:rPr>
        <w:t xml:space="preserve"> date of meeting and planned date of the next meeting in the top right-hand box.</w:t>
      </w:r>
    </w:p>
    <w:p w14:paraId="6A023107" w14:textId="77777777" w:rsidR="0045474A" w:rsidRPr="0045474A" w:rsidRDefault="0045474A" w:rsidP="0045474A">
      <w:pPr>
        <w:pStyle w:val="ListParagraph"/>
        <w:rPr>
          <w:rFonts w:asciiTheme="majorHAnsi" w:hAnsiTheme="majorHAnsi"/>
          <w:sz w:val="22"/>
        </w:rPr>
      </w:pPr>
    </w:p>
    <w:p w14:paraId="252A8DBC" w14:textId="74C73559" w:rsidR="003F5CD5" w:rsidRPr="00FF3FDC" w:rsidRDefault="003F5CD5"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A </w:t>
      </w:r>
      <w:proofErr w:type="spellStart"/>
      <w:r w:rsidRPr="005F4D93">
        <w:rPr>
          <w:rFonts w:asciiTheme="minorHAnsi" w:hAnsiTheme="minorHAnsi"/>
          <w:sz w:val="22"/>
          <w:szCs w:val="22"/>
        </w:rPr>
        <w:t>quantative</w:t>
      </w:r>
      <w:proofErr w:type="spellEnd"/>
      <w:r w:rsidRPr="005F4D93">
        <w:rPr>
          <w:rFonts w:asciiTheme="minorHAnsi" w:hAnsiTheme="minorHAnsi"/>
          <w:sz w:val="22"/>
          <w:szCs w:val="22"/>
        </w:rPr>
        <w:t xml:space="preserve"> risk factor from low risk (</w:t>
      </w:r>
      <w:proofErr w:type="gramStart"/>
      <w:r w:rsidRPr="005F4D93">
        <w:rPr>
          <w:rFonts w:asciiTheme="minorHAnsi" w:hAnsiTheme="minorHAnsi"/>
          <w:sz w:val="22"/>
          <w:szCs w:val="22"/>
        </w:rPr>
        <w:t>1</w:t>
      </w:r>
      <w:proofErr w:type="gramEnd"/>
      <w:r w:rsidRPr="005F4D93">
        <w:rPr>
          <w:rFonts w:asciiTheme="minorHAnsi" w:hAnsiTheme="minorHAnsi"/>
          <w:sz w:val="22"/>
          <w:szCs w:val="22"/>
        </w:rPr>
        <w:t xml:space="preserve"> or 2); moderate risk (3 or4); high (6) or very high risk (9</w:t>
      </w:r>
      <w:r>
        <w:rPr>
          <w:rFonts w:asciiTheme="minorHAnsi" w:hAnsiTheme="minorHAnsi"/>
          <w:sz w:val="22"/>
          <w:szCs w:val="22"/>
        </w:rPr>
        <w:t xml:space="preserve">) is calculated for each undesirable incident scenario using the probability and impact scores entered into Sections 1 and 2. For each risk assessment value of </w:t>
      </w:r>
      <w:proofErr w:type="gramStart"/>
      <w:r>
        <w:rPr>
          <w:rFonts w:asciiTheme="minorHAnsi" w:hAnsiTheme="minorHAnsi"/>
          <w:sz w:val="22"/>
          <w:szCs w:val="22"/>
        </w:rPr>
        <w:t>2</w:t>
      </w:r>
      <w:proofErr w:type="gramEnd"/>
      <w:r>
        <w:rPr>
          <w:rFonts w:asciiTheme="minorHAnsi" w:hAnsiTheme="minorHAnsi"/>
          <w:sz w:val="22"/>
          <w:szCs w:val="22"/>
        </w:rPr>
        <w:t xml:space="preserve"> or more, a general control option should be identified. The “risk” column should be colour coded in accordance with Table 5 above. If a low-cost risk control option can be identified for a risk assessment value of </w:t>
      </w:r>
      <w:proofErr w:type="gramStart"/>
      <w:r>
        <w:rPr>
          <w:rFonts w:asciiTheme="minorHAnsi" w:hAnsiTheme="minorHAnsi"/>
          <w:sz w:val="22"/>
          <w:szCs w:val="22"/>
        </w:rPr>
        <w:t>1</w:t>
      </w:r>
      <w:proofErr w:type="gramEnd"/>
      <w:r>
        <w:rPr>
          <w:rFonts w:asciiTheme="minorHAnsi" w:hAnsiTheme="minorHAnsi"/>
          <w:sz w:val="22"/>
          <w:szCs w:val="22"/>
        </w:rPr>
        <w:t xml:space="preserve">, then that too should be entered. These options </w:t>
      </w:r>
      <w:proofErr w:type="gramStart"/>
      <w:r>
        <w:rPr>
          <w:rFonts w:asciiTheme="minorHAnsi" w:hAnsiTheme="minorHAnsi"/>
          <w:sz w:val="22"/>
          <w:szCs w:val="22"/>
        </w:rPr>
        <w:t>should be stated</w:t>
      </w:r>
      <w:proofErr w:type="gramEnd"/>
      <w:r>
        <w:rPr>
          <w:rFonts w:asciiTheme="minorHAnsi" w:hAnsiTheme="minorHAnsi"/>
          <w:sz w:val="22"/>
          <w:szCs w:val="22"/>
        </w:rPr>
        <w:t xml:space="preserve"> in the simplest of terms (e.g. mandatory pilotage; enhanced AtoN; Port State Control or education programme). </w:t>
      </w:r>
      <w:r w:rsidR="0045474A">
        <w:rPr>
          <w:rFonts w:asciiTheme="minorHAnsi" w:hAnsiTheme="minorHAnsi"/>
          <w:sz w:val="22"/>
          <w:szCs w:val="22"/>
        </w:rPr>
        <w:t xml:space="preserve">Examples </w:t>
      </w:r>
      <w:proofErr w:type="gramStart"/>
      <w:r w:rsidR="0045474A">
        <w:rPr>
          <w:rFonts w:asciiTheme="minorHAnsi" w:hAnsiTheme="minorHAnsi"/>
          <w:sz w:val="22"/>
          <w:szCs w:val="22"/>
        </w:rPr>
        <w:t>are shown</w:t>
      </w:r>
      <w:proofErr w:type="gramEnd"/>
      <w:r w:rsidR="0045474A">
        <w:rPr>
          <w:rFonts w:asciiTheme="minorHAnsi" w:hAnsiTheme="minorHAnsi"/>
          <w:sz w:val="22"/>
          <w:szCs w:val="22"/>
        </w:rPr>
        <w:t xml:space="preserve"> in Table 6 below. </w:t>
      </w:r>
      <w:r>
        <w:rPr>
          <w:rFonts w:asciiTheme="minorHAnsi" w:hAnsiTheme="minorHAnsi"/>
          <w:sz w:val="22"/>
          <w:szCs w:val="22"/>
        </w:rPr>
        <w:t xml:space="preserve">The six types of hazard (natural; economic; technical; human; operational and crowded waterways) </w:t>
      </w:r>
      <w:proofErr w:type="gramStart"/>
      <w:r>
        <w:rPr>
          <w:rFonts w:asciiTheme="minorHAnsi" w:hAnsiTheme="minorHAnsi"/>
          <w:sz w:val="22"/>
          <w:szCs w:val="22"/>
        </w:rPr>
        <w:t>would then have been addressed</w:t>
      </w:r>
      <w:proofErr w:type="gramEnd"/>
      <w:r>
        <w:rPr>
          <w:rFonts w:asciiTheme="minorHAnsi" w:hAnsiTheme="minorHAnsi"/>
          <w:sz w:val="22"/>
          <w:szCs w:val="22"/>
        </w:rPr>
        <w:t>.</w:t>
      </w:r>
    </w:p>
    <w:p w14:paraId="4CB1ADD5" w14:textId="77777777" w:rsidR="00FF3FDC" w:rsidRPr="00FF3FDC" w:rsidRDefault="00FF3FDC" w:rsidP="00FF3FDC">
      <w:pPr>
        <w:pStyle w:val="ListParagraph"/>
        <w:rPr>
          <w:rFonts w:asciiTheme="majorHAnsi" w:hAnsiTheme="majorHAnsi"/>
          <w:sz w:val="22"/>
          <w:szCs w:val="22"/>
        </w:rPr>
      </w:pPr>
    </w:p>
    <w:p w14:paraId="7B00FFD6" w14:textId="5D691B19" w:rsidR="0045474A" w:rsidRPr="00A10886" w:rsidRDefault="00FF3FDC" w:rsidP="00A10886">
      <w:pPr>
        <w:pStyle w:val="ListParagraph"/>
        <w:numPr>
          <w:ilvl w:val="0"/>
          <w:numId w:val="34"/>
        </w:numPr>
        <w:spacing w:after="200" w:line="276" w:lineRule="auto"/>
        <w:jc w:val="both"/>
        <w:rPr>
          <w:sz w:val="22"/>
        </w:rPr>
      </w:pPr>
      <w:r w:rsidRPr="00A10886">
        <w:rPr>
          <w:rFonts w:asciiTheme="minorHAnsi" w:hAnsiTheme="minorHAnsi"/>
          <w:sz w:val="22"/>
          <w:szCs w:val="22"/>
        </w:rPr>
        <w:t xml:space="preserve">The objective is to identify risk control options for each undesirable incident that would, if implemented, reduce that risk to an acceptable level. Colour coding will highlight the urgency of action required. The process is subjective, but the aim is to reach consensus on each </w:t>
      </w:r>
      <w:r w:rsidR="00A10886" w:rsidRPr="00A10886">
        <w:rPr>
          <w:rFonts w:asciiTheme="minorHAnsi" w:hAnsiTheme="minorHAnsi"/>
          <w:sz w:val="22"/>
          <w:szCs w:val="22"/>
        </w:rPr>
        <w:t xml:space="preserve">overarching </w:t>
      </w:r>
      <w:r w:rsidRPr="00A10886">
        <w:rPr>
          <w:rFonts w:asciiTheme="minorHAnsi" w:hAnsiTheme="minorHAnsi"/>
          <w:sz w:val="22"/>
          <w:szCs w:val="22"/>
        </w:rPr>
        <w:t>risk control option</w:t>
      </w:r>
      <w:r w:rsidR="00A10886" w:rsidRPr="00A10886">
        <w:rPr>
          <w:rFonts w:asciiTheme="minorHAnsi" w:hAnsiTheme="minorHAnsi"/>
          <w:sz w:val="22"/>
          <w:szCs w:val="22"/>
        </w:rPr>
        <w:t>.</w:t>
      </w:r>
      <w:r w:rsidRPr="00A10886">
        <w:rPr>
          <w:rFonts w:asciiTheme="minorHAnsi" w:hAnsiTheme="minorHAnsi"/>
          <w:sz w:val="22"/>
          <w:szCs w:val="22"/>
        </w:rPr>
        <w:t xml:space="preserve"> </w:t>
      </w:r>
    </w:p>
    <w:p w14:paraId="7C4DD9A0" w14:textId="77777777" w:rsidR="00A10886" w:rsidRPr="00A10886" w:rsidRDefault="00A10886" w:rsidP="00A10886">
      <w:pPr>
        <w:pStyle w:val="ListParagraph"/>
        <w:rPr>
          <w:sz w:val="22"/>
        </w:rPr>
      </w:pPr>
    </w:p>
    <w:tbl>
      <w:tblPr>
        <w:tblStyle w:val="TableGrid"/>
        <w:tblW w:w="0" w:type="auto"/>
        <w:tblInd w:w="360" w:type="dxa"/>
        <w:tblLook w:val="04A0" w:firstRow="1" w:lastRow="0" w:firstColumn="1" w:lastColumn="0" w:noHBand="0" w:noVBand="1"/>
      </w:tblPr>
      <w:tblGrid>
        <w:gridCol w:w="2234"/>
        <w:gridCol w:w="1184"/>
        <w:gridCol w:w="866"/>
        <w:gridCol w:w="709"/>
        <w:gridCol w:w="5068"/>
      </w:tblGrid>
      <w:tr w:rsidR="003F5CD5" w14:paraId="3D71CA75" w14:textId="77777777" w:rsidTr="00AE1C1D">
        <w:tc>
          <w:tcPr>
            <w:tcW w:w="10061" w:type="dxa"/>
            <w:gridSpan w:val="5"/>
            <w:shd w:val="clear" w:color="auto" w:fill="D8B6D9" w:themeFill="accent6" w:themeFillTint="66"/>
          </w:tcPr>
          <w:p w14:paraId="7063BDB5"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Worksheet D: Risk Summary and Control Options</w:t>
            </w:r>
          </w:p>
        </w:tc>
      </w:tr>
      <w:tr w:rsidR="003F5CD5" w14:paraId="16CB680F" w14:textId="77777777" w:rsidTr="002D1AE1">
        <w:tc>
          <w:tcPr>
            <w:tcW w:w="2234" w:type="dxa"/>
          </w:tcPr>
          <w:p w14:paraId="5170AE2A"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lastRenderedPageBreak/>
              <w:t>Undesirable Incident</w:t>
            </w:r>
          </w:p>
        </w:tc>
        <w:tc>
          <w:tcPr>
            <w:tcW w:w="1184" w:type="dxa"/>
            <w:shd w:val="clear" w:color="auto" w:fill="00B0F0"/>
          </w:tcPr>
          <w:p w14:paraId="6AD65BE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Probability</w:t>
            </w:r>
          </w:p>
        </w:tc>
        <w:tc>
          <w:tcPr>
            <w:tcW w:w="866" w:type="dxa"/>
            <w:shd w:val="clear" w:color="auto" w:fill="A9E3A7" w:themeFill="text2" w:themeFillTint="66"/>
          </w:tcPr>
          <w:p w14:paraId="3C913E55"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Impact</w:t>
            </w:r>
          </w:p>
        </w:tc>
        <w:tc>
          <w:tcPr>
            <w:tcW w:w="709" w:type="dxa"/>
            <w:shd w:val="clear" w:color="auto" w:fill="F6B8A3" w:themeFill="background2" w:themeFillTint="66"/>
          </w:tcPr>
          <w:p w14:paraId="2B11156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Risk</w:t>
            </w:r>
          </w:p>
        </w:tc>
        <w:tc>
          <w:tcPr>
            <w:tcW w:w="5068" w:type="dxa"/>
            <w:shd w:val="clear" w:color="auto" w:fill="F6B8A3" w:themeFill="background2" w:themeFillTint="66"/>
          </w:tcPr>
          <w:p w14:paraId="496DDD3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Control Option</w:t>
            </w:r>
          </w:p>
        </w:tc>
      </w:tr>
      <w:tr w:rsidR="003F5CD5" w14:paraId="64711BF4" w14:textId="77777777" w:rsidTr="00AE1C1D">
        <w:tc>
          <w:tcPr>
            <w:tcW w:w="2234" w:type="dxa"/>
          </w:tcPr>
          <w:p w14:paraId="1463D753"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Grounding</w:t>
            </w:r>
          </w:p>
        </w:tc>
        <w:tc>
          <w:tcPr>
            <w:tcW w:w="1184" w:type="dxa"/>
            <w:vAlign w:val="center"/>
          </w:tcPr>
          <w:p w14:paraId="554856C1"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3350E8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709" w:type="dxa"/>
            <w:shd w:val="clear" w:color="auto" w:fill="FFFF00"/>
            <w:vAlign w:val="center"/>
          </w:tcPr>
          <w:p w14:paraId="357AC71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4</w:t>
            </w:r>
          </w:p>
        </w:tc>
        <w:tc>
          <w:tcPr>
            <w:tcW w:w="5068" w:type="dxa"/>
          </w:tcPr>
          <w:p w14:paraId="42341E09"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Install isolated danger mark</w:t>
            </w:r>
          </w:p>
        </w:tc>
      </w:tr>
      <w:tr w:rsidR="003F5CD5" w14:paraId="7FE5C1D9" w14:textId="77777777" w:rsidTr="00AE1C1D">
        <w:tc>
          <w:tcPr>
            <w:tcW w:w="2234" w:type="dxa"/>
          </w:tcPr>
          <w:p w14:paraId="624A53ED"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Collision</w:t>
            </w:r>
          </w:p>
        </w:tc>
        <w:tc>
          <w:tcPr>
            <w:tcW w:w="1184" w:type="dxa"/>
            <w:vAlign w:val="center"/>
          </w:tcPr>
          <w:p w14:paraId="5882A7B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3</w:t>
            </w:r>
          </w:p>
        </w:tc>
        <w:tc>
          <w:tcPr>
            <w:tcW w:w="866" w:type="dxa"/>
            <w:vAlign w:val="center"/>
          </w:tcPr>
          <w:p w14:paraId="276880D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3</w:t>
            </w:r>
          </w:p>
        </w:tc>
        <w:tc>
          <w:tcPr>
            <w:tcW w:w="709" w:type="dxa"/>
            <w:shd w:val="clear" w:color="auto" w:fill="FF0000"/>
            <w:vAlign w:val="center"/>
          </w:tcPr>
          <w:p w14:paraId="6F240A9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9</w:t>
            </w:r>
          </w:p>
        </w:tc>
        <w:tc>
          <w:tcPr>
            <w:tcW w:w="5068" w:type="dxa"/>
          </w:tcPr>
          <w:p w14:paraId="54B6B25F" w14:textId="1347A064" w:rsidR="003F5CD5" w:rsidRDefault="00AA73C5" w:rsidP="00610661">
            <w:pPr>
              <w:pStyle w:val="ListParagraph"/>
              <w:ind w:left="0"/>
              <w:jc w:val="both"/>
              <w:rPr>
                <w:rFonts w:asciiTheme="minorHAnsi" w:hAnsiTheme="minorHAnsi"/>
                <w:sz w:val="22"/>
                <w:szCs w:val="22"/>
              </w:rPr>
            </w:pPr>
            <w:r>
              <w:rPr>
                <w:rFonts w:asciiTheme="minorHAnsi" w:hAnsiTheme="minorHAnsi"/>
                <w:sz w:val="22"/>
                <w:szCs w:val="22"/>
              </w:rPr>
              <w:t>Enforce</w:t>
            </w:r>
            <w:r w:rsidR="003F5CD5">
              <w:rPr>
                <w:rFonts w:asciiTheme="minorHAnsi" w:hAnsiTheme="minorHAnsi"/>
                <w:sz w:val="22"/>
                <w:szCs w:val="22"/>
              </w:rPr>
              <w:t xml:space="preserve"> </w:t>
            </w:r>
            <w:r w:rsidR="00610661">
              <w:rPr>
                <w:rFonts w:asciiTheme="minorHAnsi" w:hAnsiTheme="minorHAnsi"/>
                <w:sz w:val="22"/>
                <w:szCs w:val="22"/>
              </w:rPr>
              <w:t>routeing measure (TSS)</w:t>
            </w:r>
          </w:p>
        </w:tc>
      </w:tr>
      <w:tr w:rsidR="003F5CD5" w14:paraId="272EA2DD" w14:textId="77777777" w:rsidTr="00AE1C1D">
        <w:tc>
          <w:tcPr>
            <w:tcW w:w="2234" w:type="dxa"/>
          </w:tcPr>
          <w:p w14:paraId="2C4A8BC8" w14:textId="77777777" w:rsidR="003F5CD5" w:rsidRDefault="003F5CD5" w:rsidP="00AE1C1D">
            <w:pPr>
              <w:pStyle w:val="ListParagraph"/>
              <w:ind w:left="0"/>
              <w:jc w:val="both"/>
              <w:rPr>
                <w:rFonts w:asciiTheme="minorHAnsi" w:hAnsiTheme="minorHAnsi"/>
                <w:sz w:val="22"/>
                <w:szCs w:val="22"/>
              </w:rPr>
            </w:pPr>
            <w:proofErr w:type="spellStart"/>
            <w:r>
              <w:rPr>
                <w:rFonts w:asciiTheme="minorHAnsi" w:hAnsiTheme="minorHAnsi"/>
                <w:sz w:val="22"/>
                <w:szCs w:val="22"/>
              </w:rPr>
              <w:t>Allision</w:t>
            </w:r>
            <w:proofErr w:type="spellEnd"/>
          </w:p>
        </w:tc>
        <w:tc>
          <w:tcPr>
            <w:tcW w:w="1184" w:type="dxa"/>
            <w:vAlign w:val="center"/>
          </w:tcPr>
          <w:p w14:paraId="42E14B8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81A5127"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04A83557"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5068" w:type="dxa"/>
          </w:tcPr>
          <w:p w14:paraId="4412FADC"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Improved pilotage service</w:t>
            </w:r>
          </w:p>
        </w:tc>
      </w:tr>
      <w:tr w:rsidR="003F5CD5" w14:paraId="17C582D3" w14:textId="77777777" w:rsidTr="00AE1C1D">
        <w:tc>
          <w:tcPr>
            <w:tcW w:w="2234" w:type="dxa"/>
          </w:tcPr>
          <w:p w14:paraId="432AC310"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Foundering</w:t>
            </w:r>
          </w:p>
        </w:tc>
        <w:tc>
          <w:tcPr>
            <w:tcW w:w="1184" w:type="dxa"/>
            <w:vAlign w:val="center"/>
          </w:tcPr>
          <w:p w14:paraId="5A8A214A"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866" w:type="dxa"/>
            <w:vAlign w:val="center"/>
          </w:tcPr>
          <w:p w14:paraId="002C03F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33A15D78"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5068" w:type="dxa"/>
          </w:tcPr>
          <w:p w14:paraId="508BA1A8"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Monitor – no immediate action required</w:t>
            </w:r>
          </w:p>
        </w:tc>
      </w:tr>
    </w:tbl>
    <w:p w14:paraId="4C7A5AC6" w14:textId="77777777" w:rsidR="003F5CD5" w:rsidRDefault="003F5CD5" w:rsidP="003F5CD5">
      <w:pPr>
        <w:pStyle w:val="Tablecaption"/>
        <w:jc w:val="center"/>
      </w:pPr>
      <w:r>
        <w:t>Example Section 3 - Risk Summary and Control Options</w:t>
      </w:r>
    </w:p>
    <w:p w14:paraId="101D9566" w14:textId="683BC28C" w:rsidR="00D765EA" w:rsidRPr="00FF3FDC" w:rsidRDefault="003F5CD5" w:rsidP="001E2C57">
      <w:pPr>
        <w:jc w:val="both"/>
        <w:rPr>
          <w:rFonts w:asciiTheme="majorHAnsi" w:hAnsiTheme="majorHAnsi"/>
          <w:b/>
          <w:sz w:val="22"/>
        </w:rPr>
      </w:pPr>
      <w:r w:rsidRPr="00FF3FDC">
        <w:rPr>
          <w:b/>
          <w:sz w:val="22"/>
        </w:rPr>
        <w:t xml:space="preserve">Specific risk control options - Worksheet </w:t>
      </w:r>
      <w:r w:rsidR="00B9032E" w:rsidRPr="00FF3FDC">
        <w:rPr>
          <w:rFonts w:asciiTheme="majorHAnsi" w:hAnsiTheme="majorHAnsi"/>
          <w:b/>
          <w:sz w:val="22"/>
        </w:rPr>
        <w:t>(D)</w:t>
      </w:r>
    </w:p>
    <w:p w14:paraId="5C4D565A" w14:textId="77777777" w:rsidR="00B9032E" w:rsidRPr="00F21FE5" w:rsidRDefault="00B9032E" w:rsidP="001E2C57">
      <w:pPr>
        <w:jc w:val="both"/>
        <w:rPr>
          <w:rFonts w:asciiTheme="majorHAnsi" w:hAnsiTheme="majorHAnsi"/>
          <w:sz w:val="22"/>
        </w:rPr>
      </w:pPr>
    </w:p>
    <w:p w14:paraId="1EFB2341" w14:textId="6782E33B" w:rsidR="00245666" w:rsidRDefault="003F5CD5"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Worksheet D </w:t>
      </w:r>
      <w:proofErr w:type="gramStart"/>
      <w:r>
        <w:rPr>
          <w:rFonts w:asciiTheme="minorHAnsi" w:hAnsiTheme="minorHAnsi"/>
          <w:sz w:val="22"/>
          <w:szCs w:val="22"/>
        </w:rPr>
        <w:t>is used</w:t>
      </w:r>
      <w:proofErr w:type="gramEnd"/>
      <w:r>
        <w:rPr>
          <w:rFonts w:asciiTheme="minorHAnsi" w:hAnsiTheme="minorHAnsi"/>
          <w:sz w:val="22"/>
          <w:szCs w:val="22"/>
        </w:rPr>
        <w:t xml:space="preserve"> to amplify</w:t>
      </w:r>
      <w:r w:rsidR="0045474A">
        <w:rPr>
          <w:rFonts w:asciiTheme="minorHAnsi" w:hAnsiTheme="minorHAnsi"/>
          <w:sz w:val="22"/>
          <w:szCs w:val="22"/>
        </w:rPr>
        <w:t xml:space="preserve"> all potential risk control options. Start by e</w:t>
      </w:r>
      <w:r w:rsidR="00A55774">
        <w:rPr>
          <w:rFonts w:asciiTheme="minorHAnsi" w:hAnsiTheme="minorHAnsi"/>
          <w:sz w:val="22"/>
          <w:szCs w:val="22"/>
        </w:rPr>
        <w:t>nter</w:t>
      </w:r>
      <w:r w:rsidR="0045474A">
        <w:rPr>
          <w:rFonts w:asciiTheme="minorHAnsi" w:hAnsiTheme="minorHAnsi"/>
          <w:sz w:val="22"/>
          <w:szCs w:val="22"/>
        </w:rPr>
        <w:t>ing</w:t>
      </w:r>
      <w:r w:rsidR="00A55774">
        <w:rPr>
          <w:rFonts w:asciiTheme="minorHAnsi" w:hAnsiTheme="minorHAnsi"/>
          <w:sz w:val="22"/>
          <w:szCs w:val="22"/>
        </w:rPr>
        <w:t xml:space="preserve"> the zone number</w:t>
      </w:r>
      <w:r w:rsidR="0045474A">
        <w:rPr>
          <w:rFonts w:asciiTheme="minorHAnsi" w:hAnsiTheme="minorHAnsi"/>
          <w:sz w:val="22"/>
          <w:szCs w:val="22"/>
        </w:rPr>
        <w:t xml:space="preserve"> </w:t>
      </w:r>
      <w:r w:rsidR="00FF3FDC">
        <w:rPr>
          <w:rFonts w:asciiTheme="minorHAnsi" w:hAnsiTheme="minorHAnsi"/>
          <w:sz w:val="22"/>
          <w:szCs w:val="22"/>
        </w:rPr>
        <w:t>and zone</w:t>
      </w:r>
      <w:r w:rsidR="00A55774">
        <w:rPr>
          <w:rFonts w:asciiTheme="minorHAnsi" w:hAnsiTheme="minorHAnsi"/>
          <w:sz w:val="22"/>
          <w:szCs w:val="22"/>
        </w:rPr>
        <w:t xml:space="preserve"> title at the top of the worksheet.</w:t>
      </w:r>
      <w:r w:rsidR="00FF3FDC">
        <w:rPr>
          <w:rFonts w:asciiTheme="minorHAnsi" w:hAnsiTheme="minorHAnsi"/>
          <w:sz w:val="22"/>
          <w:szCs w:val="22"/>
        </w:rPr>
        <w:t xml:space="preserve"> Then </w:t>
      </w:r>
      <w:r w:rsidR="00245666">
        <w:rPr>
          <w:rFonts w:asciiTheme="minorHAnsi" w:hAnsiTheme="minorHAnsi"/>
          <w:sz w:val="22"/>
          <w:szCs w:val="22"/>
        </w:rPr>
        <w:t xml:space="preserve">for each of the four main undesirable incident scenarios, </w:t>
      </w:r>
      <w:r w:rsidR="00FF3FDC">
        <w:rPr>
          <w:rFonts w:asciiTheme="minorHAnsi" w:hAnsiTheme="minorHAnsi"/>
          <w:sz w:val="22"/>
          <w:szCs w:val="22"/>
        </w:rPr>
        <w:t xml:space="preserve">“grey-out” </w:t>
      </w:r>
      <w:r w:rsidR="007A46CF">
        <w:rPr>
          <w:rFonts w:asciiTheme="minorHAnsi" w:hAnsiTheme="minorHAnsi"/>
          <w:sz w:val="22"/>
          <w:szCs w:val="22"/>
        </w:rPr>
        <w:t xml:space="preserve">the row for </w:t>
      </w:r>
      <w:r w:rsidR="00FF3FDC">
        <w:rPr>
          <w:rFonts w:asciiTheme="minorHAnsi" w:hAnsiTheme="minorHAnsi"/>
          <w:sz w:val="22"/>
          <w:szCs w:val="22"/>
        </w:rPr>
        <w:t xml:space="preserve">all hazards that were not considered to </w:t>
      </w:r>
      <w:r w:rsidR="00D20732">
        <w:rPr>
          <w:rFonts w:asciiTheme="minorHAnsi" w:hAnsiTheme="minorHAnsi"/>
          <w:sz w:val="22"/>
          <w:szCs w:val="22"/>
        </w:rPr>
        <w:t>affect</w:t>
      </w:r>
      <w:r w:rsidR="00FF3FDC">
        <w:rPr>
          <w:rFonts w:asciiTheme="minorHAnsi" w:hAnsiTheme="minorHAnsi"/>
          <w:sz w:val="22"/>
          <w:szCs w:val="22"/>
        </w:rPr>
        <w:t xml:space="preserve"> the undesirable incident scenarios in Worksheet C Section 1 (i.e. all those with no “X” in any of the scenarios).</w:t>
      </w:r>
    </w:p>
    <w:p w14:paraId="7C49027F" w14:textId="77777777" w:rsidR="00EC494B" w:rsidRDefault="00EC494B" w:rsidP="00EC494B">
      <w:pPr>
        <w:pStyle w:val="ListParagraph"/>
        <w:ind w:left="360"/>
        <w:jc w:val="both"/>
        <w:rPr>
          <w:rFonts w:asciiTheme="minorHAnsi" w:hAnsiTheme="minorHAnsi"/>
          <w:sz w:val="22"/>
          <w:szCs w:val="22"/>
        </w:rPr>
      </w:pPr>
    </w:p>
    <w:p w14:paraId="40867D1D" w14:textId="5EF87262" w:rsidR="00EC494B" w:rsidRDefault="00EC494B"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If the users’ forum identified an “other” undesirable incident scenario, then insert another table at the bottom of the worksheet.</w:t>
      </w:r>
    </w:p>
    <w:p w14:paraId="3D12C931" w14:textId="238426D1" w:rsidR="00A55774" w:rsidRDefault="00FF3FDC" w:rsidP="00245666">
      <w:pPr>
        <w:pStyle w:val="ListParagraph"/>
        <w:ind w:left="360"/>
        <w:jc w:val="both"/>
        <w:rPr>
          <w:rFonts w:asciiTheme="minorHAnsi" w:hAnsiTheme="minorHAnsi"/>
          <w:sz w:val="22"/>
          <w:szCs w:val="22"/>
        </w:rPr>
      </w:pPr>
      <w:r>
        <w:rPr>
          <w:rFonts w:asciiTheme="minorHAnsi" w:hAnsiTheme="minorHAnsi"/>
          <w:sz w:val="22"/>
          <w:szCs w:val="22"/>
        </w:rPr>
        <w:t xml:space="preserve"> </w:t>
      </w:r>
    </w:p>
    <w:p w14:paraId="31777C08" w14:textId="1AF4E233" w:rsidR="00D20732" w:rsidRDefault="00245666"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The users’ forum should then decide on specific risk control options</w:t>
      </w:r>
      <w:r w:rsidR="00473B5E">
        <w:rPr>
          <w:rFonts w:asciiTheme="minorHAnsi" w:hAnsiTheme="minorHAnsi"/>
          <w:sz w:val="22"/>
          <w:szCs w:val="22"/>
        </w:rPr>
        <w:t xml:space="preserve">. Possible examples </w:t>
      </w:r>
      <w:proofErr w:type="gramStart"/>
      <w:r w:rsidR="00473B5E">
        <w:rPr>
          <w:rFonts w:asciiTheme="minorHAnsi" w:hAnsiTheme="minorHAnsi"/>
          <w:sz w:val="22"/>
          <w:szCs w:val="22"/>
        </w:rPr>
        <w:t>are shown</w:t>
      </w:r>
      <w:proofErr w:type="gramEnd"/>
      <w:r w:rsidR="00473B5E">
        <w:rPr>
          <w:rFonts w:asciiTheme="minorHAnsi" w:hAnsiTheme="minorHAnsi"/>
          <w:sz w:val="22"/>
          <w:szCs w:val="22"/>
        </w:rPr>
        <w:t xml:space="preserve"> in Table 7 below.</w:t>
      </w:r>
    </w:p>
    <w:p w14:paraId="10983EAC" w14:textId="77777777" w:rsidR="00245666" w:rsidRDefault="00245666" w:rsidP="00245666">
      <w:pPr>
        <w:rPr>
          <w:sz w:val="22"/>
        </w:rPr>
      </w:pPr>
    </w:p>
    <w:tbl>
      <w:tblPr>
        <w:tblStyle w:val="TableGrid"/>
        <w:tblW w:w="0" w:type="auto"/>
        <w:tblLook w:val="04A0" w:firstRow="1" w:lastRow="0" w:firstColumn="1" w:lastColumn="0" w:noHBand="0" w:noVBand="1"/>
      </w:tblPr>
      <w:tblGrid>
        <w:gridCol w:w="1242"/>
        <w:gridCol w:w="3261"/>
        <w:gridCol w:w="5103"/>
        <w:gridCol w:w="815"/>
      </w:tblGrid>
      <w:tr w:rsidR="00610661" w14:paraId="5CE294A7" w14:textId="77777777" w:rsidTr="00AE1C1D">
        <w:tc>
          <w:tcPr>
            <w:tcW w:w="4503" w:type="dxa"/>
            <w:gridSpan w:val="2"/>
            <w:shd w:val="clear" w:color="auto" w:fill="D8B6D9" w:themeFill="accent6" w:themeFillTint="66"/>
          </w:tcPr>
          <w:p w14:paraId="7F2FEFDC" w14:textId="03C6292F" w:rsidR="00610661" w:rsidRDefault="00610661" w:rsidP="00245666">
            <w:pPr>
              <w:jc w:val="center"/>
              <w:rPr>
                <w:sz w:val="22"/>
              </w:rPr>
            </w:pPr>
            <w:r>
              <w:rPr>
                <w:sz w:val="22"/>
              </w:rPr>
              <w:t>Undesirable Incident Scenario</w:t>
            </w:r>
          </w:p>
        </w:tc>
        <w:tc>
          <w:tcPr>
            <w:tcW w:w="5918" w:type="dxa"/>
            <w:gridSpan w:val="2"/>
            <w:shd w:val="clear" w:color="auto" w:fill="C592C6" w:themeFill="accent6" w:themeFillTint="99"/>
          </w:tcPr>
          <w:p w14:paraId="5B68C1E0" w14:textId="5FC14DD5" w:rsidR="00610661" w:rsidRDefault="00610661" w:rsidP="00245666">
            <w:pPr>
              <w:jc w:val="center"/>
              <w:rPr>
                <w:sz w:val="22"/>
              </w:rPr>
            </w:pPr>
            <w:r>
              <w:rPr>
                <w:sz w:val="22"/>
              </w:rPr>
              <w:t>Grounding</w:t>
            </w:r>
          </w:p>
        </w:tc>
      </w:tr>
      <w:tr w:rsidR="00245666" w14:paraId="1D94BE15" w14:textId="77777777" w:rsidTr="00955E3D">
        <w:tc>
          <w:tcPr>
            <w:tcW w:w="4503" w:type="dxa"/>
            <w:gridSpan w:val="2"/>
            <w:shd w:val="clear" w:color="auto" w:fill="00B0F0"/>
          </w:tcPr>
          <w:p w14:paraId="2A2E331C" w14:textId="6E739E1E" w:rsidR="00245666" w:rsidRDefault="00245666" w:rsidP="00245666">
            <w:pPr>
              <w:jc w:val="center"/>
              <w:rPr>
                <w:sz w:val="22"/>
              </w:rPr>
            </w:pPr>
            <w:r>
              <w:rPr>
                <w:sz w:val="22"/>
              </w:rPr>
              <w:t>Hazard</w:t>
            </w:r>
          </w:p>
        </w:tc>
        <w:tc>
          <w:tcPr>
            <w:tcW w:w="5103" w:type="dxa"/>
            <w:shd w:val="clear" w:color="auto" w:fill="F6B8A3" w:themeFill="background2" w:themeFillTint="66"/>
          </w:tcPr>
          <w:p w14:paraId="496B835A" w14:textId="6485D1EB" w:rsidR="00245666" w:rsidRDefault="00245666" w:rsidP="00245666">
            <w:pPr>
              <w:jc w:val="center"/>
              <w:rPr>
                <w:sz w:val="22"/>
              </w:rPr>
            </w:pPr>
            <w:r>
              <w:rPr>
                <w:sz w:val="22"/>
              </w:rPr>
              <w:t>Risk Control Option</w:t>
            </w:r>
          </w:p>
        </w:tc>
        <w:tc>
          <w:tcPr>
            <w:tcW w:w="815" w:type="dxa"/>
            <w:shd w:val="clear" w:color="auto" w:fill="C2CEE7" w:themeFill="accent5" w:themeFillTint="66"/>
          </w:tcPr>
          <w:p w14:paraId="3C9AE6CB" w14:textId="7CD3094C" w:rsidR="00245666" w:rsidRDefault="00245666" w:rsidP="00245666">
            <w:pPr>
              <w:jc w:val="center"/>
              <w:rPr>
                <w:sz w:val="22"/>
              </w:rPr>
            </w:pPr>
            <w:r>
              <w:rPr>
                <w:sz w:val="22"/>
              </w:rPr>
              <w:t>Note</w:t>
            </w:r>
          </w:p>
        </w:tc>
      </w:tr>
      <w:tr w:rsidR="00245666" w14:paraId="2361D082" w14:textId="77777777" w:rsidTr="00955E3D">
        <w:tc>
          <w:tcPr>
            <w:tcW w:w="1242" w:type="dxa"/>
            <w:vMerge w:val="restart"/>
            <w:shd w:val="clear" w:color="auto" w:fill="00B0F0"/>
            <w:vAlign w:val="center"/>
          </w:tcPr>
          <w:p w14:paraId="6E4CF847" w14:textId="0E09810D" w:rsidR="00245666" w:rsidRDefault="00245666" w:rsidP="00245666">
            <w:pPr>
              <w:jc w:val="center"/>
              <w:rPr>
                <w:sz w:val="22"/>
              </w:rPr>
            </w:pPr>
            <w:r>
              <w:rPr>
                <w:sz w:val="22"/>
              </w:rPr>
              <w:t>Natural</w:t>
            </w:r>
          </w:p>
        </w:tc>
        <w:tc>
          <w:tcPr>
            <w:tcW w:w="3261" w:type="dxa"/>
          </w:tcPr>
          <w:p w14:paraId="19DDB508" w14:textId="0EB8BD8C" w:rsidR="00245666" w:rsidRDefault="00245666" w:rsidP="00245666">
            <w:pPr>
              <w:rPr>
                <w:sz w:val="22"/>
              </w:rPr>
            </w:pPr>
            <w:r>
              <w:rPr>
                <w:sz w:val="22"/>
              </w:rPr>
              <w:t>Safe minimum depth</w:t>
            </w:r>
          </w:p>
        </w:tc>
        <w:tc>
          <w:tcPr>
            <w:tcW w:w="5103" w:type="dxa"/>
          </w:tcPr>
          <w:p w14:paraId="6976A37C" w14:textId="5C533AB7" w:rsidR="00245666" w:rsidRDefault="00610661" w:rsidP="00245666">
            <w:pPr>
              <w:rPr>
                <w:sz w:val="22"/>
              </w:rPr>
            </w:pPr>
            <w:r>
              <w:rPr>
                <w:sz w:val="22"/>
              </w:rPr>
              <w:t>Dredge main approach channel</w:t>
            </w:r>
          </w:p>
        </w:tc>
        <w:tc>
          <w:tcPr>
            <w:tcW w:w="815" w:type="dxa"/>
          </w:tcPr>
          <w:p w14:paraId="076AB301" w14:textId="0000625D" w:rsidR="00245666" w:rsidRDefault="00610661" w:rsidP="00610661">
            <w:pPr>
              <w:jc w:val="center"/>
              <w:rPr>
                <w:sz w:val="22"/>
              </w:rPr>
            </w:pPr>
            <w:r>
              <w:rPr>
                <w:sz w:val="22"/>
              </w:rPr>
              <w:t>1</w:t>
            </w:r>
          </w:p>
        </w:tc>
      </w:tr>
      <w:tr w:rsidR="00245666" w14:paraId="306D5035" w14:textId="77777777" w:rsidTr="00955E3D">
        <w:tc>
          <w:tcPr>
            <w:tcW w:w="1242" w:type="dxa"/>
            <w:vMerge/>
            <w:shd w:val="clear" w:color="auto" w:fill="00B0F0"/>
          </w:tcPr>
          <w:p w14:paraId="7A88C5F8" w14:textId="638D5AE8" w:rsidR="00245666" w:rsidRDefault="00245666" w:rsidP="00245666">
            <w:pPr>
              <w:jc w:val="both"/>
              <w:rPr>
                <w:sz w:val="22"/>
              </w:rPr>
            </w:pPr>
          </w:p>
        </w:tc>
        <w:tc>
          <w:tcPr>
            <w:tcW w:w="3261" w:type="dxa"/>
          </w:tcPr>
          <w:p w14:paraId="6C1FA484" w14:textId="62510D16" w:rsidR="00245666" w:rsidRDefault="00245666" w:rsidP="00245666">
            <w:pPr>
              <w:rPr>
                <w:sz w:val="22"/>
              </w:rPr>
            </w:pPr>
            <w:r>
              <w:rPr>
                <w:sz w:val="22"/>
              </w:rPr>
              <w:t>Background glare</w:t>
            </w:r>
          </w:p>
        </w:tc>
        <w:tc>
          <w:tcPr>
            <w:tcW w:w="5103" w:type="dxa"/>
          </w:tcPr>
          <w:p w14:paraId="14F74BAD" w14:textId="20691257" w:rsidR="00245666" w:rsidRDefault="00610661" w:rsidP="00245666">
            <w:pPr>
              <w:rPr>
                <w:sz w:val="22"/>
              </w:rPr>
            </w:pPr>
            <w:r>
              <w:rPr>
                <w:sz w:val="22"/>
              </w:rPr>
              <w:t>Change colour of leading line signal lantern</w:t>
            </w:r>
          </w:p>
        </w:tc>
        <w:tc>
          <w:tcPr>
            <w:tcW w:w="815" w:type="dxa"/>
          </w:tcPr>
          <w:p w14:paraId="6E1ED8BA" w14:textId="29CA4222" w:rsidR="00245666" w:rsidRDefault="00610661" w:rsidP="00610661">
            <w:pPr>
              <w:jc w:val="center"/>
              <w:rPr>
                <w:sz w:val="22"/>
              </w:rPr>
            </w:pPr>
            <w:r>
              <w:rPr>
                <w:sz w:val="22"/>
              </w:rPr>
              <w:t>2</w:t>
            </w:r>
          </w:p>
        </w:tc>
      </w:tr>
      <w:tr w:rsidR="00245666" w14:paraId="54181540" w14:textId="77777777" w:rsidTr="00955E3D">
        <w:tc>
          <w:tcPr>
            <w:tcW w:w="1242" w:type="dxa"/>
            <w:shd w:val="clear" w:color="auto" w:fill="00B0F0"/>
          </w:tcPr>
          <w:p w14:paraId="3FCC438E" w14:textId="38742F2E" w:rsidR="00245666" w:rsidRDefault="00245666" w:rsidP="00245666">
            <w:pPr>
              <w:jc w:val="both"/>
              <w:rPr>
                <w:sz w:val="22"/>
              </w:rPr>
            </w:pPr>
            <w:r>
              <w:rPr>
                <w:sz w:val="22"/>
              </w:rPr>
              <w:t>Technical</w:t>
            </w:r>
          </w:p>
        </w:tc>
        <w:tc>
          <w:tcPr>
            <w:tcW w:w="3261" w:type="dxa"/>
          </w:tcPr>
          <w:p w14:paraId="1A48811F" w14:textId="5A6FEFC4" w:rsidR="00245666" w:rsidRDefault="00245666" w:rsidP="00245666">
            <w:pPr>
              <w:rPr>
                <w:sz w:val="22"/>
              </w:rPr>
            </w:pPr>
            <w:r>
              <w:rPr>
                <w:sz w:val="22"/>
              </w:rPr>
              <w:t xml:space="preserve">Total </w:t>
            </w:r>
            <w:proofErr w:type="spellStart"/>
            <w:r>
              <w:rPr>
                <w:sz w:val="22"/>
              </w:rPr>
              <w:t>navaid</w:t>
            </w:r>
            <w:proofErr w:type="spellEnd"/>
            <w:r>
              <w:rPr>
                <w:sz w:val="22"/>
              </w:rPr>
              <w:t xml:space="preserve"> failure (large vessels)</w:t>
            </w:r>
          </w:p>
        </w:tc>
        <w:tc>
          <w:tcPr>
            <w:tcW w:w="5103" w:type="dxa"/>
          </w:tcPr>
          <w:p w14:paraId="6A8E3044" w14:textId="79F16221" w:rsidR="00245666" w:rsidRDefault="00610661" w:rsidP="00245666">
            <w:pPr>
              <w:rPr>
                <w:sz w:val="22"/>
              </w:rPr>
            </w:pPr>
            <w:r>
              <w:rPr>
                <w:sz w:val="22"/>
              </w:rPr>
              <w:t>Instigate waiting anchorage outside port approach</w:t>
            </w:r>
          </w:p>
        </w:tc>
        <w:tc>
          <w:tcPr>
            <w:tcW w:w="815" w:type="dxa"/>
          </w:tcPr>
          <w:p w14:paraId="6BDE8EC5" w14:textId="4F57DC9B" w:rsidR="00245666" w:rsidRDefault="00610661" w:rsidP="00610661">
            <w:pPr>
              <w:jc w:val="center"/>
              <w:rPr>
                <w:sz w:val="22"/>
              </w:rPr>
            </w:pPr>
            <w:r>
              <w:rPr>
                <w:sz w:val="22"/>
              </w:rPr>
              <w:t>3</w:t>
            </w:r>
          </w:p>
        </w:tc>
      </w:tr>
      <w:tr w:rsidR="00245666" w14:paraId="36379986" w14:textId="77777777" w:rsidTr="00955E3D">
        <w:tc>
          <w:tcPr>
            <w:tcW w:w="1242" w:type="dxa"/>
            <w:shd w:val="clear" w:color="auto" w:fill="00B0F0"/>
          </w:tcPr>
          <w:p w14:paraId="3AF4117D" w14:textId="5C42DCDD" w:rsidR="00245666" w:rsidRDefault="00245666" w:rsidP="00245666">
            <w:pPr>
              <w:jc w:val="both"/>
              <w:rPr>
                <w:sz w:val="22"/>
              </w:rPr>
            </w:pPr>
            <w:r>
              <w:rPr>
                <w:sz w:val="22"/>
              </w:rPr>
              <w:t>Human</w:t>
            </w:r>
          </w:p>
        </w:tc>
        <w:tc>
          <w:tcPr>
            <w:tcW w:w="3261" w:type="dxa"/>
          </w:tcPr>
          <w:p w14:paraId="404FCF10" w14:textId="134E05D3" w:rsidR="00245666" w:rsidRDefault="00245666" w:rsidP="00245666">
            <w:pPr>
              <w:rPr>
                <w:sz w:val="22"/>
              </w:rPr>
            </w:pPr>
            <w:r>
              <w:rPr>
                <w:sz w:val="22"/>
              </w:rPr>
              <w:t>Small vessel crew competency</w:t>
            </w:r>
          </w:p>
        </w:tc>
        <w:tc>
          <w:tcPr>
            <w:tcW w:w="5103" w:type="dxa"/>
          </w:tcPr>
          <w:p w14:paraId="50C76CCE" w14:textId="3C4E739D" w:rsidR="00245666" w:rsidRDefault="00610661" w:rsidP="00245666">
            <w:pPr>
              <w:rPr>
                <w:sz w:val="22"/>
              </w:rPr>
            </w:pPr>
            <w:r>
              <w:rPr>
                <w:sz w:val="22"/>
              </w:rPr>
              <w:t>Provide education programme by PSC officers</w:t>
            </w:r>
          </w:p>
        </w:tc>
        <w:tc>
          <w:tcPr>
            <w:tcW w:w="815" w:type="dxa"/>
          </w:tcPr>
          <w:p w14:paraId="0DA60C6E" w14:textId="78B70E28" w:rsidR="00245666" w:rsidRDefault="00610661" w:rsidP="00610661">
            <w:pPr>
              <w:jc w:val="center"/>
              <w:rPr>
                <w:sz w:val="22"/>
              </w:rPr>
            </w:pPr>
            <w:r>
              <w:rPr>
                <w:sz w:val="22"/>
              </w:rPr>
              <w:t>4</w:t>
            </w:r>
          </w:p>
        </w:tc>
      </w:tr>
      <w:tr w:rsidR="00245666" w14:paraId="20EB4A84" w14:textId="77777777" w:rsidTr="00955E3D">
        <w:tc>
          <w:tcPr>
            <w:tcW w:w="1242" w:type="dxa"/>
            <w:shd w:val="clear" w:color="auto" w:fill="00B0F0"/>
          </w:tcPr>
          <w:p w14:paraId="4842F76A" w14:textId="7D966BF6" w:rsidR="00245666" w:rsidRDefault="00245666" w:rsidP="00245666">
            <w:pPr>
              <w:jc w:val="both"/>
              <w:rPr>
                <w:sz w:val="22"/>
              </w:rPr>
            </w:pPr>
            <w:r>
              <w:rPr>
                <w:sz w:val="22"/>
              </w:rPr>
              <w:t>Mar Space</w:t>
            </w:r>
          </w:p>
        </w:tc>
        <w:tc>
          <w:tcPr>
            <w:tcW w:w="3261" w:type="dxa"/>
          </w:tcPr>
          <w:p w14:paraId="4C1A666A" w14:textId="33423E67" w:rsidR="00245666" w:rsidRDefault="00245666" w:rsidP="00245666">
            <w:pPr>
              <w:rPr>
                <w:sz w:val="22"/>
              </w:rPr>
            </w:pPr>
            <w:r>
              <w:rPr>
                <w:sz w:val="22"/>
              </w:rPr>
              <w:t>Crowded waterway issues</w:t>
            </w:r>
          </w:p>
        </w:tc>
        <w:tc>
          <w:tcPr>
            <w:tcW w:w="5103" w:type="dxa"/>
          </w:tcPr>
          <w:p w14:paraId="2BD7C03C" w14:textId="6E1EE7F0" w:rsidR="00245666" w:rsidRDefault="00610661" w:rsidP="00245666">
            <w:pPr>
              <w:rPr>
                <w:sz w:val="22"/>
              </w:rPr>
            </w:pPr>
            <w:r>
              <w:rPr>
                <w:sz w:val="22"/>
              </w:rPr>
              <w:t>Introduce Vessel Traffic Service</w:t>
            </w:r>
          </w:p>
        </w:tc>
        <w:tc>
          <w:tcPr>
            <w:tcW w:w="815" w:type="dxa"/>
          </w:tcPr>
          <w:p w14:paraId="0EF67B77" w14:textId="21A70B4B" w:rsidR="00245666" w:rsidRDefault="00610661" w:rsidP="00610661">
            <w:pPr>
              <w:jc w:val="center"/>
              <w:rPr>
                <w:sz w:val="22"/>
              </w:rPr>
            </w:pPr>
            <w:r>
              <w:rPr>
                <w:sz w:val="22"/>
              </w:rPr>
              <w:t>5</w:t>
            </w:r>
          </w:p>
        </w:tc>
      </w:tr>
    </w:tbl>
    <w:p w14:paraId="651767A0" w14:textId="251A60B4" w:rsidR="00245666" w:rsidRPr="00245666" w:rsidRDefault="00245666" w:rsidP="00245666">
      <w:pPr>
        <w:pStyle w:val="Tablecaption"/>
        <w:jc w:val="center"/>
      </w:pPr>
      <w:r>
        <w:t>Example Worksheet D – Specific Risk Control Options</w:t>
      </w:r>
    </w:p>
    <w:p w14:paraId="23D55C99" w14:textId="3818A3D8" w:rsidR="006324C3" w:rsidRDefault="004B7D1A"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For each risk control option listed, a m</w:t>
      </w:r>
      <w:r w:rsidR="006324C3">
        <w:rPr>
          <w:rFonts w:asciiTheme="minorHAnsi" w:hAnsiTheme="minorHAnsi"/>
          <w:sz w:val="22"/>
          <w:szCs w:val="22"/>
        </w:rPr>
        <w:t xml:space="preserve">ore detailed risk </w:t>
      </w:r>
      <w:r>
        <w:rPr>
          <w:rFonts w:asciiTheme="minorHAnsi" w:hAnsiTheme="minorHAnsi"/>
          <w:sz w:val="22"/>
          <w:szCs w:val="22"/>
        </w:rPr>
        <w:t>explanation</w:t>
      </w:r>
      <w:r w:rsidR="006324C3">
        <w:rPr>
          <w:rFonts w:asciiTheme="minorHAnsi" w:hAnsiTheme="minorHAnsi"/>
          <w:sz w:val="22"/>
          <w:szCs w:val="22"/>
        </w:rPr>
        <w:t xml:space="preserve"> </w:t>
      </w:r>
      <w:proofErr w:type="gramStart"/>
      <w:r w:rsidR="006324C3">
        <w:rPr>
          <w:rFonts w:asciiTheme="minorHAnsi" w:hAnsiTheme="minorHAnsi"/>
          <w:sz w:val="22"/>
          <w:szCs w:val="22"/>
        </w:rPr>
        <w:t>should then be developed</w:t>
      </w:r>
      <w:proofErr w:type="gramEnd"/>
      <w:r w:rsidR="006324C3">
        <w:rPr>
          <w:rFonts w:asciiTheme="minorHAnsi" w:hAnsiTheme="minorHAnsi"/>
          <w:sz w:val="22"/>
          <w:szCs w:val="22"/>
        </w:rPr>
        <w:t xml:space="preserve"> by the Competent Authority as part of the fourth stage of the risk control process set out in IALA Guideline 1018. </w:t>
      </w:r>
      <w:r w:rsidR="00782FF0">
        <w:rPr>
          <w:rFonts w:asciiTheme="minorHAnsi" w:hAnsiTheme="minorHAnsi"/>
          <w:sz w:val="22"/>
          <w:szCs w:val="22"/>
        </w:rPr>
        <w:t>These detailed options</w:t>
      </w:r>
      <w:r w:rsidR="00A10886">
        <w:rPr>
          <w:rFonts w:asciiTheme="minorHAnsi" w:hAnsiTheme="minorHAnsi"/>
          <w:sz w:val="22"/>
          <w:szCs w:val="22"/>
        </w:rPr>
        <w:t>, together with the summary from worksheet C Section 3</w:t>
      </w:r>
      <w:r w:rsidR="00782FF0">
        <w:rPr>
          <w:rFonts w:asciiTheme="minorHAnsi" w:hAnsiTheme="minorHAnsi"/>
          <w:sz w:val="22"/>
          <w:szCs w:val="22"/>
        </w:rPr>
        <w:t xml:space="preserve"> </w:t>
      </w:r>
      <w:proofErr w:type="gramStart"/>
      <w:r w:rsidR="00782FF0">
        <w:rPr>
          <w:rFonts w:asciiTheme="minorHAnsi" w:hAnsiTheme="minorHAnsi"/>
          <w:sz w:val="22"/>
          <w:szCs w:val="22"/>
        </w:rPr>
        <w:t>can then be presented</w:t>
      </w:r>
      <w:proofErr w:type="gramEnd"/>
      <w:r w:rsidR="00782FF0">
        <w:rPr>
          <w:rFonts w:asciiTheme="minorHAnsi" w:hAnsiTheme="minorHAnsi"/>
          <w:sz w:val="22"/>
          <w:szCs w:val="22"/>
        </w:rPr>
        <w:t xml:space="preserve"> to higher authority as the justification for funding to enable them to be put into act</w:t>
      </w:r>
      <w:r w:rsidR="00A55774">
        <w:rPr>
          <w:rFonts w:asciiTheme="minorHAnsi" w:hAnsiTheme="minorHAnsi"/>
          <w:sz w:val="22"/>
          <w:szCs w:val="22"/>
        </w:rPr>
        <w:t>ion.</w:t>
      </w:r>
    </w:p>
    <w:p w14:paraId="5D373CE8" w14:textId="77777777" w:rsidR="009D0C72" w:rsidRDefault="009D0C72" w:rsidP="009D0C72">
      <w:pPr>
        <w:pStyle w:val="ListParagraph"/>
        <w:ind w:left="360"/>
        <w:jc w:val="both"/>
        <w:rPr>
          <w:rFonts w:asciiTheme="minorHAnsi" w:hAnsiTheme="minorHAnsi"/>
          <w:sz w:val="22"/>
          <w:szCs w:val="22"/>
        </w:rPr>
      </w:pPr>
    </w:p>
    <w:sectPr w:rsidR="009D0C72" w:rsidSect="004B39E5">
      <w:headerReference w:type="default" r:id="rId30"/>
      <w:footerReference w:type="default" r:id="rId3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8" w:author="Omar Frits Eriksson" w:date="2016-10-26T04:40:00Z" w:initials="OFE">
    <w:p w14:paraId="64FAF471" w14:textId="539EB575" w:rsidR="00AB366C" w:rsidRDefault="00AB366C">
      <w:pPr>
        <w:pStyle w:val="CommentText"/>
      </w:pPr>
      <w:r>
        <w:rPr>
          <w:rStyle w:val="CommentReference"/>
        </w:rPr>
        <w:annotationRef/>
      </w:r>
      <w:r>
        <w:t>If possible all this Guidance should be available as mouse over text within the spreadsheet.</w:t>
      </w:r>
    </w:p>
  </w:comment>
  <w:comment w:id="29" w:author="Omar Frits Eriksson" w:date="2016-10-26T03:18:00Z" w:initials="OFE">
    <w:p w14:paraId="796BE1E1" w14:textId="41B44F70" w:rsidR="00950E72" w:rsidRDefault="00950E72">
      <w:pPr>
        <w:pStyle w:val="CommentText"/>
      </w:pPr>
      <w:r>
        <w:rPr>
          <w:rStyle w:val="CommentReference"/>
        </w:rPr>
        <w:annotationRef/>
      </w:r>
      <w:r>
        <w:t xml:space="preserve">The spreadsheet should be improved to take into account Daytime and </w:t>
      </w:r>
      <w:proofErr w:type="spellStart"/>
      <w:r>
        <w:t>nighttime</w:t>
      </w:r>
      <w:proofErr w:type="spellEnd"/>
      <w:r>
        <w:t xml:space="preserve"> conditions</w:t>
      </w:r>
    </w:p>
    <w:p w14:paraId="28C7929F" w14:textId="3AC564AF" w:rsidR="00950E72" w:rsidRDefault="00950E72">
      <w:pPr>
        <w:pStyle w:val="CommentText"/>
      </w:pPr>
    </w:p>
  </w:comment>
  <w:comment w:id="30" w:author="Omar Frits Eriksson" w:date="2016-10-26T03:20:00Z" w:initials="OFE">
    <w:p w14:paraId="450E37B5" w14:textId="77777777" w:rsidR="00950E72" w:rsidRDefault="00950E72">
      <w:pPr>
        <w:pStyle w:val="CommentText"/>
      </w:pPr>
      <w:r>
        <w:rPr>
          <w:rStyle w:val="CommentReference"/>
        </w:rPr>
        <w:annotationRef/>
      </w:r>
      <w:r>
        <w:t>Need to consider possible interaction between zones</w:t>
      </w:r>
    </w:p>
    <w:p w14:paraId="3D584890" w14:textId="0299102D" w:rsidR="00950E72" w:rsidRDefault="00950E72">
      <w:pPr>
        <w:pStyle w:val="CommentText"/>
      </w:pPr>
    </w:p>
  </w:comment>
  <w:comment w:id="31" w:author="Omar Frits Eriksson" w:date="2016-10-26T04:22:00Z" w:initials="OFE">
    <w:p w14:paraId="7BFAB377" w14:textId="77777777" w:rsidR="008653EC" w:rsidRDefault="008653EC">
      <w:pPr>
        <w:pStyle w:val="CommentText"/>
      </w:pPr>
      <w:r>
        <w:rPr>
          <w:rStyle w:val="CommentReference"/>
        </w:rPr>
        <w:annotationRef/>
      </w:r>
      <w:r>
        <w:t xml:space="preserve">Monitored or not monitored is not the most important issue. We need to include Lit / unlit, radar targets and radar </w:t>
      </w:r>
      <w:proofErr w:type="spellStart"/>
      <w:r>
        <w:t>conpicuity</w:t>
      </w:r>
      <w:proofErr w:type="spellEnd"/>
      <w:r>
        <w:t>. Also size of the AtoN.</w:t>
      </w:r>
    </w:p>
    <w:p w14:paraId="04F1F462" w14:textId="77777777" w:rsidR="008653EC" w:rsidRDefault="008653EC">
      <w:pPr>
        <w:pStyle w:val="CommentText"/>
      </w:pPr>
    </w:p>
    <w:p w14:paraId="62B4AE05" w14:textId="77777777" w:rsidR="008653EC" w:rsidRDefault="008653EC">
      <w:pPr>
        <w:pStyle w:val="CommentText"/>
      </w:pPr>
      <w:r>
        <w:t xml:space="preserve">One possible </w:t>
      </w:r>
      <w:proofErr w:type="spellStart"/>
      <w:r>
        <w:t>approact</w:t>
      </w:r>
      <w:proofErr w:type="spellEnd"/>
      <w:r>
        <w:t xml:space="preserve"> would be to list the number of </w:t>
      </w:r>
      <w:proofErr w:type="spellStart"/>
      <w:r>
        <w:t>AtoNs</w:t>
      </w:r>
      <w:proofErr w:type="spellEnd"/>
      <w:r>
        <w:t xml:space="preserve"> in each IALA Category….</w:t>
      </w:r>
    </w:p>
    <w:p w14:paraId="48D130F1" w14:textId="77777777" w:rsidR="008653EC" w:rsidRDefault="008653EC">
      <w:pPr>
        <w:pStyle w:val="CommentText"/>
      </w:pPr>
      <w:r>
        <w:t>See draft also Guideline on S201</w:t>
      </w:r>
    </w:p>
    <w:p w14:paraId="58621A31" w14:textId="1D75BC9A" w:rsidR="008653EC" w:rsidRDefault="008653EC">
      <w:pPr>
        <w:pStyle w:val="CommentText"/>
      </w:pPr>
    </w:p>
  </w:comment>
  <w:comment w:id="32" w:author="Omar Frits Eriksson" w:date="2016-10-26T04:32:00Z" w:initials="OFE">
    <w:p w14:paraId="2C1C34EB" w14:textId="77777777" w:rsidR="008653EC" w:rsidRDefault="008653EC">
      <w:pPr>
        <w:pStyle w:val="CommentText"/>
      </w:pPr>
      <w:r>
        <w:rPr>
          <w:rStyle w:val="CommentReference"/>
        </w:rPr>
        <w:annotationRef/>
      </w:r>
      <w:r>
        <w:t xml:space="preserve">This seems to be focussed on the depth. Could be improved </w:t>
      </w:r>
      <w:r w:rsidR="00AB366C">
        <w:t>by including the channel width and the dimensions of the vessels</w:t>
      </w:r>
    </w:p>
    <w:p w14:paraId="1C4F74F4" w14:textId="4507DC4F" w:rsidR="00AB366C" w:rsidRDefault="00AB366C">
      <w:pPr>
        <w:pStyle w:val="CommentText"/>
      </w:pPr>
      <w:r>
        <w:t>Look for inspiration in Guideline on channel design</w:t>
      </w:r>
    </w:p>
  </w:comment>
  <w:comment w:id="33" w:author="Omar Frits Eriksson" w:date="2016-10-26T04:47:00Z" w:initials="OFE">
    <w:p w14:paraId="6FEABBCE" w14:textId="78BC9D49" w:rsidR="00A95B51" w:rsidRDefault="00A95B51">
      <w:pPr>
        <w:pStyle w:val="CommentText"/>
      </w:pPr>
      <w:r>
        <w:rPr>
          <w:rStyle w:val="CommentReference"/>
        </w:rPr>
        <w:annotationRef/>
      </w:r>
      <w:r>
        <w:t>Seems to be designed to identify the worst case scenario, which not necessary represents the highest risk.</w:t>
      </w:r>
    </w:p>
    <w:p w14:paraId="390B11F4" w14:textId="77777777" w:rsidR="00A95B51" w:rsidRDefault="00A95B51">
      <w:pPr>
        <w:pStyle w:val="CommentText"/>
      </w:pPr>
    </w:p>
    <w:p w14:paraId="76EAECD5" w14:textId="5EFFFEC2" w:rsidR="00A95B51" w:rsidRDefault="00A95B51">
      <w:pPr>
        <w:pStyle w:val="CommentText"/>
      </w:pPr>
      <w:r>
        <w:t>Oversimplification and to many details is not the best approach…</w:t>
      </w:r>
    </w:p>
    <w:p w14:paraId="1DDD41E7" w14:textId="77777777" w:rsidR="00A95B51" w:rsidRDefault="00A95B51">
      <w:pPr>
        <w:pStyle w:val="CommentText"/>
      </w:pPr>
    </w:p>
    <w:p w14:paraId="4C360433" w14:textId="3169CFE8" w:rsidR="00A95B51" w:rsidRDefault="00A95B51">
      <w:pPr>
        <w:pStyle w:val="CommentText"/>
      </w:pPr>
      <w:r>
        <w:t>The basic objective must be to help the analyst to do the scoring in the end</w:t>
      </w:r>
    </w:p>
    <w:p w14:paraId="4DCC4B19" w14:textId="77777777" w:rsidR="00A95B51" w:rsidRDefault="00A95B51">
      <w:pPr>
        <w:pStyle w:val="CommentText"/>
      </w:pPr>
    </w:p>
  </w:comment>
  <w:comment w:id="34" w:author="Omar Frits Eriksson" w:date="2016-10-26T04:43:00Z" w:initials="OFE">
    <w:p w14:paraId="7DB225EA" w14:textId="77777777" w:rsidR="00A95B51" w:rsidRDefault="00A95B51">
      <w:pPr>
        <w:pStyle w:val="CommentText"/>
      </w:pPr>
      <w:r>
        <w:rPr>
          <w:rStyle w:val="CommentReference"/>
        </w:rPr>
        <w:annotationRef/>
      </w:r>
      <w:r>
        <w:t xml:space="preserve">Remember also to address the tidal range </w:t>
      </w:r>
    </w:p>
    <w:p w14:paraId="08991AF0" w14:textId="366586A2" w:rsidR="00A95B51" w:rsidRDefault="00A95B51">
      <w:pPr>
        <w:pStyle w:val="CommentText"/>
      </w:pPr>
      <w:r>
        <w:t>Possible access only during high tide</w:t>
      </w:r>
    </w:p>
  </w:comment>
  <w:comment w:id="35" w:author="Omar Frits Eriksson" w:date="2016-10-26T04:52:00Z" w:initials="OFE">
    <w:p w14:paraId="0E1FA137" w14:textId="77777777" w:rsidR="00A95B51" w:rsidRDefault="00A95B51">
      <w:pPr>
        <w:pStyle w:val="CommentText"/>
      </w:pPr>
      <w:r>
        <w:rPr>
          <w:rStyle w:val="CommentReference"/>
        </w:rPr>
        <w:annotationRef/>
      </w:r>
      <w:r>
        <w:t>Doesn’t make much sense</w:t>
      </w:r>
      <w:r w:rsidR="009C57AF">
        <w:t>.</w:t>
      </w:r>
    </w:p>
    <w:p w14:paraId="0E27F119" w14:textId="77777777" w:rsidR="009C57AF" w:rsidRDefault="009C57AF">
      <w:pPr>
        <w:pStyle w:val="CommentText"/>
      </w:pPr>
      <w:r>
        <w:t xml:space="preserve">Should be distance to nearest hazard/wreck </w:t>
      </w:r>
      <w:proofErr w:type="spellStart"/>
      <w:r>
        <w:t>etc</w:t>
      </w:r>
      <w:proofErr w:type="spellEnd"/>
    </w:p>
    <w:p w14:paraId="4359B83F" w14:textId="2D58FB97" w:rsidR="009C57AF" w:rsidRDefault="009C57AF">
      <w:pPr>
        <w:pStyle w:val="CommentText"/>
      </w:pPr>
    </w:p>
  </w:comment>
  <w:comment w:id="36" w:author="Omar Frits Eriksson" w:date="2016-10-26T04:59:00Z" w:initials="OFE">
    <w:p w14:paraId="677AFC80" w14:textId="77777777" w:rsidR="009C57AF" w:rsidRDefault="009C57AF">
      <w:pPr>
        <w:pStyle w:val="CommentText"/>
      </w:pPr>
      <w:r>
        <w:rPr>
          <w:rStyle w:val="CommentReference"/>
        </w:rPr>
        <w:annotationRef/>
      </w:r>
      <w:r>
        <w:t>In the spreadsheet the ship size intervals should be fixed</w:t>
      </w:r>
    </w:p>
    <w:p w14:paraId="2606151D" w14:textId="77777777" w:rsidR="00254250" w:rsidRDefault="00254250">
      <w:pPr>
        <w:pStyle w:val="CommentText"/>
      </w:pPr>
    </w:p>
    <w:p w14:paraId="5264B28E" w14:textId="4A7E15C0" w:rsidR="00254250" w:rsidRDefault="00254250">
      <w:pPr>
        <w:pStyle w:val="CommentText"/>
      </w:pPr>
      <w:r>
        <w:t>Number of vessels or number of passages?</w:t>
      </w:r>
    </w:p>
    <w:p w14:paraId="7435B11C" w14:textId="77777777" w:rsidR="009C57AF" w:rsidRDefault="009C57AF">
      <w:pPr>
        <w:pStyle w:val="CommentText"/>
      </w:pPr>
    </w:p>
    <w:p w14:paraId="6DC2EC4E" w14:textId="32A10CF6" w:rsidR="009C57AF" w:rsidRDefault="009C57AF">
      <w:pPr>
        <w:pStyle w:val="CommentText"/>
      </w:pPr>
    </w:p>
  </w:comment>
  <w:comment w:id="37" w:author="Omar Frits Eriksson" w:date="2016-10-26T05:06:00Z" w:initials="OFE">
    <w:p w14:paraId="6576B229" w14:textId="77777777" w:rsidR="00254250" w:rsidRDefault="00254250">
      <w:pPr>
        <w:pStyle w:val="CommentText"/>
      </w:pPr>
      <w:r>
        <w:rPr>
          <w:rStyle w:val="CommentReference"/>
        </w:rPr>
        <w:annotationRef/>
      </w:r>
      <w:r>
        <w:t>The weighting is a difficult discipline.</w:t>
      </w:r>
    </w:p>
    <w:p w14:paraId="5F39251E" w14:textId="77777777" w:rsidR="00254250" w:rsidRDefault="00254250">
      <w:pPr>
        <w:pStyle w:val="CommentText"/>
      </w:pPr>
    </w:p>
    <w:p w14:paraId="16BFFAC7" w14:textId="0F5C494F" w:rsidR="00254250" w:rsidRDefault="00254250">
      <w:pPr>
        <w:pStyle w:val="CommentText"/>
      </w:pPr>
      <w:r>
        <w:t>Comparing apples and pineapples</w:t>
      </w:r>
    </w:p>
    <w:p w14:paraId="033C6D59" w14:textId="77777777" w:rsidR="00254250" w:rsidRDefault="00254250">
      <w:pPr>
        <w:pStyle w:val="CommentText"/>
      </w:pPr>
    </w:p>
    <w:p w14:paraId="6215392B" w14:textId="5E0463E8" w:rsidR="00254250" w:rsidRDefault="00254250">
      <w:pPr>
        <w:pStyle w:val="CommentText"/>
      </w:pPr>
    </w:p>
  </w:comment>
  <w:comment w:id="38" w:author="Omar Frits Eriksson" w:date="2016-10-26T05:08:00Z" w:initials="OFE">
    <w:p w14:paraId="403BB311" w14:textId="77777777" w:rsidR="00254250" w:rsidRDefault="00254250">
      <w:pPr>
        <w:pStyle w:val="CommentText"/>
      </w:pPr>
      <w:r>
        <w:rPr>
          <w:rStyle w:val="CommentReference"/>
        </w:rPr>
        <w:annotationRef/>
      </w:r>
      <w:r>
        <w:t>Different question in the spreadsheet</w:t>
      </w:r>
    </w:p>
    <w:p w14:paraId="4D5174CF" w14:textId="77777777" w:rsidR="00254250" w:rsidRDefault="00254250">
      <w:pPr>
        <w:pStyle w:val="CommentText"/>
      </w:pPr>
    </w:p>
    <w:p w14:paraId="61562C11" w14:textId="74EBC5D0" w:rsidR="00254250" w:rsidRDefault="00254250">
      <w:pPr>
        <w:pStyle w:val="CommentText"/>
      </w:pPr>
      <w:r>
        <w:t xml:space="preserve">Is it only for </w:t>
      </w:r>
      <w:proofErr w:type="spellStart"/>
      <w:r>
        <w:t>AtoNs</w:t>
      </w:r>
      <w:proofErr w:type="spellEnd"/>
      <w:r>
        <w:t xml:space="preserve"> we need to secure funding? What about wreck removal etc.</w:t>
      </w:r>
    </w:p>
    <w:p w14:paraId="627512B2" w14:textId="41E566CF" w:rsidR="00254250" w:rsidRDefault="00254250">
      <w:pPr>
        <w:pStyle w:val="CommentText"/>
      </w:pPr>
    </w:p>
  </w:comment>
  <w:comment w:id="39" w:author="Omar Frits Eriksson" w:date="2016-10-26T05:10:00Z" w:initials="OFE">
    <w:p w14:paraId="1410B44D" w14:textId="7B63784B" w:rsidR="00254250" w:rsidRDefault="00254250">
      <w:pPr>
        <w:pStyle w:val="CommentText"/>
      </w:pPr>
      <w:r>
        <w:rPr>
          <w:rStyle w:val="CommentReference"/>
        </w:rPr>
        <w:annotationRef/>
      </w:r>
      <w:r>
        <w:t>What is the question?</w:t>
      </w:r>
    </w:p>
  </w:comment>
  <w:comment w:id="40" w:author="Omar Frits Eriksson" w:date="2016-10-26T05:13:00Z" w:initials="OFE">
    <w:p w14:paraId="12FA5461" w14:textId="5C72FD5B" w:rsidR="00606A70" w:rsidRDefault="00606A70">
      <w:pPr>
        <w:pStyle w:val="CommentText"/>
      </w:pPr>
      <w:r>
        <w:rPr>
          <w:rStyle w:val="CommentReference"/>
        </w:rPr>
        <w:annotationRef/>
      </w:r>
      <w:r>
        <w:t xml:space="preserve">Perhaps use the </w:t>
      </w:r>
      <w:proofErr w:type="spellStart"/>
      <w:r>
        <w:t>frase</w:t>
      </w:r>
      <w:proofErr w:type="spellEnd"/>
      <w:r>
        <w:t xml:space="preserve"> “Hazard Identification – HAZID Workshop”</w:t>
      </w:r>
    </w:p>
  </w:comment>
  <w:comment w:id="41" w:author="Omar Frits Eriksson" w:date="2016-10-26T05:11:00Z" w:initials="OFE">
    <w:p w14:paraId="320AD680" w14:textId="69D2B0C8" w:rsidR="00254250" w:rsidRDefault="00254250">
      <w:pPr>
        <w:pStyle w:val="CommentText"/>
      </w:pPr>
      <w:r>
        <w:rPr>
          <w:rStyle w:val="CommentReference"/>
        </w:rPr>
        <w:annotationRef/>
      </w:r>
      <w:r>
        <w:t>Consider to score with a numerical value for each hazard and the mathematically sum up in order to arrive at different weighting of parameters automatically</w:t>
      </w:r>
    </w:p>
  </w:comment>
  <w:comment w:id="42" w:author="Omar Frits Eriksson" w:date="2016-10-26T05:12:00Z" w:initials="OFE">
    <w:p w14:paraId="52D4D334" w14:textId="17C3CCAC" w:rsidR="00254250" w:rsidRDefault="00254250">
      <w:pPr>
        <w:pStyle w:val="CommentText"/>
      </w:pPr>
      <w:r>
        <w:rPr>
          <w:rStyle w:val="CommentReference"/>
        </w:rPr>
        <w:annotationRef/>
      </w:r>
      <w:r>
        <w:t>Consider simple language (Sinking)</w:t>
      </w:r>
    </w:p>
  </w:comment>
  <w:comment w:id="43" w:author="Omar Frits Eriksson" w:date="2016-10-26T05:15:00Z" w:initials="OFE">
    <w:p w14:paraId="426E7722" w14:textId="24994F6B" w:rsidR="00606A70" w:rsidRDefault="00606A70">
      <w:pPr>
        <w:pStyle w:val="CommentText"/>
      </w:pPr>
      <w:r>
        <w:rPr>
          <w:rStyle w:val="CommentReference"/>
        </w:rPr>
        <w:annotationRef/>
      </w:r>
      <w:r>
        <w:t xml:space="preserve">Again the problem of worst case versus highest risk </w:t>
      </w:r>
    </w:p>
  </w:comment>
  <w:comment w:id="44" w:author="Omar Frits Eriksson" w:date="2016-10-26T05:16:00Z" w:initials="OFE">
    <w:p w14:paraId="5DF8FA67" w14:textId="77777777" w:rsidR="00606A70" w:rsidRDefault="00606A70">
      <w:pPr>
        <w:pStyle w:val="CommentText"/>
      </w:pPr>
      <w:r>
        <w:rPr>
          <w:rStyle w:val="CommentReference"/>
        </w:rPr>
        <w:annotationRef/>
      </w:r>
      <w:r>
        <w:t xml:space="preserve">The total </w:t>
      </w:r>
      <w:proofErr w:type="spellStart"/>
      <w:r>
        <w:t>Navaid</w:t>
      </w:r>
      <w:proofErr w:type="spellEnd"/>
      <w:r>
        <w:t xml:space="preserve"> failure field in the spreadsheet is not explained in the notes</w:t>
      </w:r>
    </w:p>
    <w:p w14:paraId="28887F3C" w14:textId="56242CDA" w:rsidR="00606A70" w:rsidRDefault="00606A70">
      <w:pPr>
        <w:pStyle w:val="CommentText"/>
      </w:pPr>
      <w:r>
        <w:t>Also why difference between small and large vessels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FAF471" w15:done="0"/>
  <w15:commentEx w15:paraId="28C7929F" w15:done="0"/>
  <w15:commentEx w15:paraId="3D584890" w15:done="0"/>
  <w15:commentEx w15:paraId="58621A31" w15:done="0"/>
  <w15:commentEx w15:paraId="1C4F74F4" w15:done="0"/>
  <w15:commentEx w15:paraId="4DCC4B19" w15:done="0"/>
  <w15:commentEx w15:paraId="08991AF0" w15:done="0"/>
  <w15:commentEx w15:paraId="4359B83F" w15:done="0"/>
  <w15:commentEx w15:paraId="6DC2EC4E" w15:done="0"/>
  <w15:commentEx w15:paraId="6215392B" w15:done="0"/>
  <w15:commentEx w15:paraId="627512B2" w15:done="0"/>
  <w15:commentEx w15:paraId="1410B44D" w15:done="0"/>
  <w15:commentEx w15:paraId="12FA5461" w15:done="0"/>
  <w15:commentEx w15:paraId="320AD680" w15:done="0"/>
  <w15:commentEx w15:paraId="52D4D334" w15:done="0"/>
  <w15:commentEx w15:paraId="426E7722" w15:done="0"/>
  <w15:commentEx w15:paraId="28887F3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911F0" w14:textId="77777777" w:rsidR="007533B8" w:rsidRDefault="007533B8" w:rsidP="003274DB">
      <w:r>
        <w:separator/>
      </w:r>
    </w:p>
    <w:p w14:paraId="2831E72D" w14:textId="77777777" w:rsidR="007533B8" w:rsidRDefault="007533B8"/>
  </w:endnote>
  <w:endnote w:type="continuationSeparator" w:id="0">
    <w:p w14:paraId="15F519B9" w14:textId="77777777" w:rsidR="007533B8" w:rsidRDefault="007533B8" w:rsidP="003274DB">
      <w:r>
        <w:continuationSeparator/>
      </w:r>
    </w:p>
    <w:p w14:paraId="76E89430" w14:textId="77777777" w:rsidR="007533B8" w:rsidRDefault="007533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E46AF0" w:rsidRDefault="00E46AF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E46AF0" w:rsidRDefault="00E46AF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E46AF0" w:rsidRDefault="00E46AF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E46AF0" w:rsidRDefault="00E46AF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E46AF0" w:rsidRDefault="00E46AF0"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E46AF0" w:rsidRDefault="00E46AF0"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311C19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E46AF0" w:rsidRPr="00ED2A8D" w:rsidRDefault="00E46AF0"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E46AF0" w:rsidRPr="00ED2A8D" w:rsidRDefault="00E46AF0" w:rsidP="008747E0">
    <w:pPr>
      <w:pStyle w:val="Footer"/>
    </w:pPr>
  </w:p>
  <w:p w14:paraId="3A2C5A86" w14:textId="77777777" w:rsidR="00E46AF0" w:rsidRPr="00ED2A8D" w:rsidRDefault="00E46AF0" w:rsidP="008747E0">
    <w:pPr>
      <w:pStyle w:val="Footer"/>
    </w:pPr>
  </w:p>
  <w:p w14:paraId="52999534" w14:textId="77777777" w:rsidR="00E46AF0" w:rsidRPr="00ED2A8D" w:rsidRDefault="00E46AF0"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E46AF0" w:rsidRDefault="00E46AF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83AC6B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E46AF0" w:rsidRPr="00C907DF" w:rsidRDefault="00E46AF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53135EC" w14:textId="2674E641" w:rsidR="00E46AF0" w:rsidRPr="00525922" w:rsidRDefault="00E46AF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E46AF0" w:rsidRPr="00C716E5" w:rsidRDefault="00E46AF0" w:rsidP="00C716E5">
    <w:pPr>
      <w:pStyle w:val="Footer"/>
      <w:rPr>
        <w:sz w:val="15"/>
        <w:szCs w:val="15"/>
      </w:rPr>
    </w:pPr>
  </w:p>
  <w:p w14:paraId="563B890B" w14:textId="77777777" w:rsidR="00E46AF0" w:rsidRDefault="00E46AF0" w:rsidP="00C716E5">
    <w:pPr>
      <w:pStyle w:val="Footerportrait"/>
    </w:pPr>
  </w:p>
  <w:p w14:paraId="352ACC75" w14:textId="24B958FF" w:rsidR="00E46AF0" w:rsidRPr="00C907DF" w:rsidRDefault="007533B8" w:rsidP="00C716E5">
    <w:pPr>
      <w:pStyle w:val="Footerportrait"/>
      <w:rPr>
        <w:rStyle w:val="PageNumber"/>
        <w:szCs w:val="15"/>
      </w:rPr>
    </w:pPr>
    <w:r>
      <w:fldChar w:fldCharType="begin"/>
    </w:r>
    <w:r>
      <w:instrText xml:space="preserve"> STYLEREF "Document type" \* MERGEFORMAT </w:instrText>
    </w:r>
    <w:r>
      <w:fldChar w:fldCharType="separate"/>
    </w:r>
    <w:r w:rsidR="00F55635">
      <w:t>IALA Guideline</w:t>
    </w:r>
    <w:r>
      <w:fldChar w:fldCharType="end"/>
    </w:r>
    <w:r w:rsidR="00E46AF0" w:rsidRPr="00C907DF">
      <w:t xml:space="preserve"> </w:t>
    </w:r>
    <w:r>
      <w:fldChar w:fldCharType="begin"/>
    </w:r>
    <w:r>
      <w:instrText xml:space="preserve"> STYLEREF "Document number" \* MERGEFORMAT </w:instrText>
    </w:r>
    <w:r>
      <w:fldChar w:fldCharType="separate"/>
    </w:r>
    <w:r w:rsidR="00F55635">
      <w:t>####</w:t>
    </w:r>
    <w:r>
      <w:fldChar w:fldCharType="end"/>
    </w:r>
    <w:r w:rsidR="00E46AF0" w:rsidRPr="00C907DF">
      <w:t xml:space="preserve"> –</w:t>
    </w:r>
    <w:r w:rsidR="00E46AF0">
      <w:t xml:space="preserve"> </w:t>
    </w:r>
    <w:r w:rsidR="00987733">
      <w:fldChar w:fldCharType="begin"/>
    </w:r>
    <w:r w:rsidR="00987733">
      <w:instrText xml:space="preserve"> STYLEREF "Document name" \* MERGEFORMAT </w:instrText>
    </w:r>
    <w:r w:rsidR="00987733">
      <w:fldChar w:fldCharType="end"/>
    </w:r>
  </w:p>
  <w:p w14:paraId="15200F68" w14:textId="769E857B" w:rsidR="00E46AF0" w:rsidRPr="00C907DF" w:rsidRDefault="007533B8" w:rsidP="00C716E5">
    <w:pPr>
      <w:pStyle w:val="Footerportrait"/>
    </w:pPr>
    <w:r>
      <w:fldChar w:fldCharType="begin"/>
    </w:r>
    <w:r>
      <w:instrText xml:space="preserve"> STYLEREF "Edition number" \* MERGEFORMAT </w:instrText>
    </w:r>
    <w:r>
      <w:fldChar w:fldCharType="separate"/>
    </w:r>
    <w:r w:rsidR="00F55635">
      <w:t>Edition 1.0</w:t>
    </w:r>
    <w:r>
      <w:fldChar w:fldCharType="end"/>
    </w:r>
    <w:r w:rsidR="00E46AF0">
      <w:t xml:space="preserve">  </w:t>
    </w:r>
    <w:r>
      <w:fldChar w:fldCharType="begin"/>
    </w:r>
    <w:r>
      <w:instrText xml:space="preserve"> STYLEREF "Document date" \* MERGEFORMAT </w:instrText>
    </w:r>
    <w:r>
      <w:fldChar w:fldCharType="separate"/>
    </w:r>
    <w:r w:rsidR="00F55635">
      <w:t>December 2016</w:t>
    </w:r>
    <w:r>
      <w:fldChar w:fldCharType="end"/>
    </w:r>
    <w:r w:rsidR="00E46AF0" w:rsidRPr="00C907DF">
      <w:tab/>
    </w:r>
    <w:r w:rsidR="00E46AF0">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F55635">
      <w:rPr>
        <w:rStyle w:val="PageNumber"/>
        <w:szCs w:val="15"/>
      </w:rPr>
      <w:t>3</w:t>
    </w:r>
    <w:r w:rsidR="00E46AF0"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E46AF0" w:rsidRDefault="00E46AF0" w:rsidP="00C716E5">
    <w:pPr>
      <w:pStyle w:val="Footer"/>
    </w:pPr>
  </w:p>
  <w:p w14:paraId="1C99F5B0" w14:textId="77777777" w:rsidR="00E46AF0" w:rsidRDefault="00E46AF0" w:rsidP="00C716E5">
    <w:pPr>
      <w:pStyle w:val="Footerportrait"/>
    </w:pPr>
  </w:p>
  <w:p w14:paraId="73669DC0" w14:textId="01AFC48D" w:rsidR="00E46AF0" w:rsidRPr="00C907DF" w:rsidRDefault="007533B8" w:rsidP="00C716E5">
    <w:pPr>
      <w:pStyle w:val="Footerportrait"/>
      <w:rPr>
        <w:rStyle w:val="PageNumber"/>
        <w:szCs w:val="15"/>
      </w:rPr>
    </w:pPr>
    <w:r>
      <w:fldChar w:fldCharType="begin"/>
    </w:r>
    <w:r>
      <w:instrText xml:space="preserve"> STYLEREF "Document type" \* MERGEFORMAT </w:instrText>
    </w:r>
    <w:r>
      <w:fldChar w:fldCharType="separate"/>
    </w:r>
    <w:r w:rsidR="00F55635">
      <w:t>IALA Guideline</w:t>
    </w:r>
    <w:r>
      <w:fldChar w:fldCharType="end"/>
    </w:r>
    <w:r w:rsidR="00E46AF0" w:rsidRPr="00C907DF">
      <w:t xml:space="preserve"> </w:t>
    </w:r>
    <w:r>
      <w:fldChar w:fldCharType="begin"/>
    </w:r>
    <w:r>
      <w:instrText xml:space="preserve"> STYLEREF "Document number" \* MERGEFORMAT </w:instrText>
    </w:r>
    <w:r>
      <w:fldChar w:fldCharType="separate"/>
    </w:r>
    <w:r w:rsidR="00F55635">
      <w:t>####</w:t>
    </w:r>
    <w:r>
      <w:fldChar w:fldCharType="end"/>
    </w:r>
    <w:r w:rsidR="00E46AF0" w:rsidRPr="00C907DF">
      <w:t xml:space="preserve"> –</w:t>
    </w:r>
    <w:r w:rsidR="00E46AF0">
      <w:t xml:space="preserve"> </w:t>
    </w:r>
    <w:r w:rsidR="00987733">
      <w:fldChar w:fldCharType="begin"/>
    </w:r>
    <w:r w:rsidR="00987733">
      <w:instrText xml:space="preserve"> STYLEREF "Document name" \* MERGEFORMAT </w:instrText>
    </w:r>
    <w:r w:rsidR="00987733">
      <w:fldChar w:fldCharType="end"/>
    </w:r>
  </w:p>
  <w:p w14:paraId="42BEB70D" w14:textId="77777777" w:rsidR="00E46AF0" w:rsidRPr="00525922" w:rsidRDefault="007533B8" w:rsidP="00C716E5">
    <w:pPr>
      <w:pStyle w:val="Footerportrait"/>
    </w:pPr>
    <w:r>
      <w:fldChar w:fldCharType="begin"/>
    </w:r>
    <w:r>
      <w:instrText xml:space="preserve"> STYLEREF "Edition number" \* MERGEFORMAT </w:instrText>
    </w:r>
    <w:r>
      <w:fldChar w:fldCharType="separate"/>
    </w:r>
    <w:r w:rsidR="00F55635">
      <w:t>Edition 1.0</w:t>
    </w:r>
    <w:r>
      <w:fldChar w:fldCharType="end"/>
    </w:r>
    <w:r w:rsidR="00E46AF0" w:rsidRPr="00C907DF">
      <w:tab/>
    </w:r>
    <w:r w:rsidR="00E46AF0">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F55635">
      <w:rPr>
        <w:rStyle w:val="PageNumber"/>
        <w:szCs w:val="15"/>
      </w:rPr>
      <w:t>4</w:t>
    </w:r>
    <w:r w:rsidR="00E46AF0"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E46AF0" w:rsidRDefault="00E46AF0" w:rsidP="00C716E5">
    <w:pPr>
      <w:pStyle w:val="Footer"/>
    </w:pPr>
  </w:p>
  <w:p w14:paraId="3C619E6F" w14:textId="77777777" w:rsidR="00E46AF0" w:rsidRDefault="00E46AF0" w:rsidP="00C716E5">
    <w:pPr>
      <w:pStyle w:val="Footerportrait"/>
    </w:pPr>
  </w:p>
  <w:p w14:paraId="53E61730" w14:textId="7D34E652" w:rsidR="00E46AF0" w:rsidRPr="00C907DF" w:rsidRDefault="007533B8" w:rsidP="00C716E5">
    <w:pPr>
      <w:pStyle w:val="Footerportrait"/>
    </w:pPr>
    <w:r>
      <w:fldChar w:fldCharType="begin"/>
    </w:r>
    <w:r>
      <w:instrText xml:space="preserve"> STYLEREF "Document type" \* MERGEFORMAT </w:instrText>
    </w:r>
    <w:r>
      <w:fldChar w:fldCharType="separate"/>
    </w:r>
    <w:r w:rsidR="00F55635">
      <w:t>IALA Guideline</w:t>
    </w:r>
    <w:r>
      <w:fldChar w:fldCharType="end"/>
    </w:r>
    <w:r w:rsidR="00E46AF0" w:rsidRPr="00C907DF">
      <w:t xml:space="preserve"> </w:t>
    </w:r>
    <w:r>
      <w:fldChar w:fldCharType="begin"/>
    </w:r>
    <w:r>
      <w:instrText xml:space="preserve"> STYLEREF "Document number" \* MERGEFORMAT </w:instrText>
    </w:r>
    <w:r>
      <w:fldChar w:fldCharType="separate"/>
    </w:r>
    <w:r w:rsidR="00F55635">
      <w:t>####</w:t>
    </w:r>
    <w:r>
      <w:fldChar w:fldCharType="end"/>
    </w:r>
    <w:r w:rsidR="00E46AF0" w:rsidRPr="00C907DF">
      <w:t xml:space="preserve"> –</w:t>
    </w:r>
    <w:r w:rsidR="00E46AF0">
      <w:t xml:space="preserve"> </w:t>
    </w:r>
    <w:r w:rsidR="00987733">
      <w:fldChar w:fldCharType="begin"/>
    </w:r>
    <w:r w:rsidR="00987733">
      <w:instrText xml:space="preserve"> STYLEREF "Document name" \* MERGEFORMAT </w:instrText>
    </w:r>
    <w:r w:rsidR="00987733">
      <w:fldChar w:fldCharType="end"/>
    </w:r>
    <w:r w:rsidR="00E46AF0">
      <w:tab/>
    </w:r>
  </w:p>
  <w:p w14:paraId="3D146753" w14:textId="613520B1" w:rsidR="00E46AF0" w:rsidRPr="00C907DF" w:rsidRDefault="007533B8" w:rsidP="00C716E5">
    <w:pPr>
      <w:pStyle w:val="Footerportrait"/>
    </w:pPr>
    <w:r>
      <w:fldChar w:fldCharType="begin"/>
    </w:r>
    <w:r>
      <w:instrText xml:space="preserve"> STYLEREF "Edition number" \* MERGEFORMAT </w:instrText>
    </w:r>
    <w:r>
      <w:fldChar w:fldCharType="separate"/>
    </w:r>
    <w:r w:rsidR="00F55635">
      <w:t>Edition 1.0</w:t>
    </w:r>
    <w:r>
      <w:fldChar w:fldCharType="end"/>
    </w:r>
    <w:r w:rsidR="00E46AF0">
      <w:t xml:space="preserve">  </w:t>
    </w:r>
    <w:r>
      <w:fldChar w:fldCharType="begin"/>
    </w:r>
    <w:r>
      <w:instrText xml:space="preserve"> STYLEREF "Document date" \* MERGEFORMAT </w:instrText>
    </w:r>
    <w:r>
      <w:fldChar w:fldCharType="separate"/>
    </w:r>
    <w:r w:rsidR="00F55635">
      <w:t>December 2016</w:t>
    </w:r>
    <w:r>
      <w:fldChar w:fldCharType="end"/>
    </w:r>
    <w:r w:rsidR="00E46AF0">
      <w:tab/>
    </w:r>
    <w:r w:rsidR="00E46AF0">
      <w:rPr>
        <w:rStyle w:val="PageNumber"/>
        <w:szCs w:val="15"/>
      </w:rPr>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F55635">
      <w:rPr>
        <w:rStyle w:val="PageNumber"/>
        <w:szCs w:val="15"/>
      </w:rPr>
      <w:t>18</w:t>
    </w:r>
    <w:r w:rsidR="00E46AF0"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F654A" w14:textId="77777777" w:rsidR="007533B8" w:rsidRDefault="007533B8" w:rsidP="003274DB">
      <w:r>
        <w:separator/>
      </w:r>
    </w:p>
    <w:p w14:paraId="2D8DA399" w14:textId="77777777" w:rsidR="007533B8" w:rsidRDefault="007533B8"/>
  </w:footnote>
  <w:footnote w:type="continuationSeparator" w:id="0">
    <w:p w14:paraId="35557365" w14:textId="77777777" w:rsidR="007533B8" w:rsidRDefault="007533B8" w:rsidP="003274DB">
      <w:r>
        <w:continuationSeparator/>
      </w:r>
    </w:p>
    <w:p w14:paraId="2A38C149" w14:textId="77777777" w:rsidR="007533B8" w:rsidRDefault="007533B8"/>
  </w:footnote>
  <w:footnote w:id="1">
    <w:p w14:paraId="1070F5F9" w14:textId="37B0A550" w:rsidR="00E46AF0" w:rsidRDefault="00E46AF0">
      <w:pPr>
        <w:pStyle w:val="FootnoteText"/>
      </w:pPr>
      <w:r>
        <w:rPr>
          <w:rStyle w:val="FootnoteReference"/>
        </w:rPr>
        <w:footnoteRef/>
      </w:r>
      <w:r>
        <w:t xml:space="preserve"> The overarching guidance on risk management is contained in IALA Guideline 1018</w:t>
      </w:r>
    </w:p>
  </w:footnote>
  <w:footnote w:id="2">
    <w:p w14:paraId="7BDC8649" w14:textId="77777777" w:rsidR="00E46AF0" w:rsidRDefault="00E46AF0" w:rsidP="001E0F45">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7676615E" w14:textId="679090F9" w:rsidR="00E46AF0" w:rsidRDefault="00E46AF0" w:rsidP="004F0A5D">
      <w:pPr>
        <w:pStyle w:val="FootnoteText"/>
      </w:pPr>
      <w:r>
        <w:rPr>
          <w:rStyle w:val="FootnoteReference"/>
        </w:rPr>
        <w:footnoteRef/>
      </w:r>
      <w:r>
        <w:t xml:space="preserve"> Guideline #### gives specific guidance on the use of PAWSA [</w:t>
      </w:r>
      <w:r>
        <w:rPr>
          <w:highlight w:val="yellow"/>
        </w:rPr>
        <w:t>Note</w:t>
      </w:r>
      <w:r>
        <w:t>: This assumes that the draft GL on PAWSA will be output from ARM-5 and subsequently approved by Council]</w:t>
      </w:r>
    </w:p>
  </w:footnote>
  <w:footnote w:id="4">
    <w:p w14:paraId="1AD2D6F8" w14:textId="634C7E77" w:rsidR="00E46AF0" w:rsidRPr="00B45583" w:rsidRDefault="00E46AF0" w:rsidP="00B45583">
      <w:pPr>
        <w:outlineLvl w:val="4"/>
        <w:rPr>
          <w:szCs w:val="18"/>
        </w:rPr>
      </w:pPr>
      <w:r w:rsidRPr="00B45583">
        <w:rPr>
          <w:rStyle w:val="FootnoteReference"/>
          <w:szCs w:val="18"/>
        </w:rPr>
        <w:footnoteRef/>
      </w:r>
      <w:r w:rsidRPr="00B45583">
        <w:rPr>
          <w:szCs w:val="18"/>
          <w:vertAlign w:val="superscript"/>
        </w:rPr>
        <w:t xml:space="preserve"> </w:t>
      </w:r>
      <w:r w:rsidRPr="00B45583">
        <w:rPr>
          <w:szCs w:val="18"/>
          <w:vertAlign w:val="superscript"/>
          <w:lang w:val="en-US"/>
        </w:rPr>
        <w:t xml:space="preserve">A hazard </w:t>
      </w:r>
      <w:r w:rsidRPr="00B45583">
        <w:rPr>
          <w:szCs w:val="18"/>
          <w:vertAlign w:val="superscript"/>
        </w:rPr>
        <w:t>is</w:t>
      </w:r>
      <w:r w:rsidRPr="00B45583">
        <w:rPr>
          <w:i/>
          <w:szCs w:val="18"/>
          <w:vertAlign w:val="superscript"/>
        </w:rPr>
        <w:t xml:space="preserve"> “any biological, chemical, mechanical, environmental or physical agent that is reasonably likely to cause harm or damage to humans, other organisms, or the environm</w:t>
      </w:r>
      <w:r>
        <w:rPr>
          <w:i/>
          <w:szCs w:val="18"/>
          <w:vertAlign w:val="superscript"/>
        </w:rPr>
        <w:t>ent in the absence of its contro</w:t>
      </w:r>
      <w:r w:rsidRPr="00B45583">
        <w:rPr>
          <w:i/>
          <w:szCs w:val="18"/>
          <w:vertAlign w:val="superscript"/>
        </w:rPr>
        <w:t>l</w:t>
      </w:r>
      <w:r>
        <w:rPr>
          <w:i/>
          <w:szCs w:val="18"/>
          <w:vertAlign w:val="superscript"/>
        </w:rPr>
        <w:t>”</w:t>
      </w:r>
      <w:r w:rsidRPr="00B45583">
        <w:rPr>
          <w:i/>
          <w:szCs w:val="18"/>
          <w:vertAlign w:val="superscript"/>
        </w:rPr>
        <w:t xml:space="preserve">. </w:t>
      </w:r>
    </w:p>
  </w:footnote>
  <w:footnote w:id="5">
    <w:p w14:paraId="092BBBB8" w14:textId="52477496" w:rsidR="00E46AF0" w:rsidRPr="00B45583" w:rsidRDefault="00E46AF0" w:rsidP="00C7300C">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E46AF0" w:rsidRDefault="00E46AF0">
      <w:pPr>
        <w:pStyle w:val="FootnoteText"/>
      </w:pPr>
      <w:r>
        <w:rPr>
          <w:rStyle w:val="FootnoteReference"/>
        </w:rPr>
        <w:footnoteRef/>
      </w:r>
      <w:r>
        <w:t xml:space="preserve"> “Allison” is defined as a vessel striking a fixed man-made object such as a pier or berthing dolphin</w:t>
      </w:r>
    </w:p>
  </w:footnote>
  <w:footnote w:id="7">
    <w:p w14:paraId="51E86F97" w14:textId="3415B42C" w:rsidR="00E46AF0" w:rsidRDefault="00E46AF0">
      <w:pPr>
        <w:pStyle w:val="FootnoteText"/>
      </w:pPr>
      <w:r>
        <w:rPr>
          <w:rStyle w:val="FootnoteReference"/>
        </w:rPr>
        <w:footnoteRef/>
      </w:r>
      <w:r>
        <w:t xml:space="preserve"> “Foundering” </w:t>
      </w:r>
      <w:proofErr w:type="gramStart"/>
      <w:r>
        <w:t>is defined</w:t>
      </w:r>
      <w:proofErr w:type="gramEnd"/>
      <w:r>
        <w:t xml:space="preserve"> as the sinking of a vessel that is not the result of an earlier collision. For example a vessel might founder if its cargo shifted during bad weather</w:t>
      </w:r>
    </w:p>
  </w:footnote>
  <w:footnote w:id="8">
    <w:p w14:paraId="16DFCEC5" w14:textId="77777777" w:rsidR="00091BF3" w:rsidRPr="004F734F" w:rsidRDefault="00091BF3" w:rsidP="00091BF3">
      <w:pPr>
        <w:pStyle w:val="FootnoteText"/>
      </w:pPr>
      <w:ins w:id="10" w:author="Omar Frits Eriksson" w:date="2016-10-25T07:35:00Z">
        <w:r>
          <w:rPr>
            <w:rStyle w:val="FootnoteReference"/>
          </w:rPr>
          <w:footnoteRef/>
        </w:r>
        <w:r>
          <w:t xml:space="preserve"> Actual value may differ in different parts of the world</w:t>
        </w:r>
      </w:ins>
      <w:ins w:id="11" w:author="Omar Frits Eriksson" w:date="2016-10-26T02:48:00Z">
        <w:r>
          <w:t xml:space="preserve">. This could also include </w:t>
        </w:r>
      </w:ins>
      <w:ins w:id="12" w:author="Omar Frits Eriksson" w:date="2016-10-26T02:49:00Z">
        <w:r>
          <w:t xml:space="preserve">short and </w:t>
        </w:r>
        <w:proofErr w:type="gramStart"/>
        <w:r>
          <w:t>long term</w:t>
        </w:r>
        <w:proofErr w:type="gramEnd"/>
        <w:r>
          <w:t xml:space="preserve"> </w:t>
        </w:r>
      </w:ins>
      <w:ins w:id="13" w:author="Omar Frits Eriksson" w:date="2016-10-26T02:48:00Z">
        <w:r>
          <w:t>environmental consequences.</w:t>
        </w:r>
      </w:ins>
    </w:p>
  </w:footnote>
  <w:footnote w:id="9">
    <w:p w14:paraId="7E85B10C" w14:textId="77777777" w:rsidR="00E46AF0" w:rsidRDefault="00E46AF0" w:rsidP="00F81A49">
      <w:pPr>
        <w:pStyle w:val="FootnoteText"/>
      </w:pPr>
      <w:r>
        <w:rPr>
          <w:rStyle w:val="FootnoteReference"/>
        </w:rPr>
        <w:footnoteRef/>
      </w:r>
      <w:r>
        <w:t xml:space="preserve"> These are similar to the risk mitigation categories used by PAWSA</w:t>
      </w:r>
    </w:p>
  </w:footnote>
  <w:footnote w:id="10">
    <w:p w14:paraId="0A9089C1" w14:textId="4BFC7C8D" w:rsidR="00E46AF0" w:rsidRDefault="00E46AF0">
      <w:pPr>
        <w:pStyle w:val="FootnoteText"/>
      </w:pPr>
      <w:r>
        <w:rPr>
          <w:rStyle w:val="FootnoteReference"/>
        </w:rPr>
        <w:footnoteRef/>
      </w:r>
      <w:r>
        <w:t xml:space="preserve"> See IALA Model course E-141/1</w:t>
      </w:r>
    </w:p>
  </w:footnote>
  <w:footnote w:id="11">
    <w:p w14:paraId="4B4E21F6" w14:textId="77777777" w:rsidR="00E46AF0" w:rsidRPr="00E376EE" w:rsidRDefault="00E46AF0" w:rsidP="006324C3">
      <w:pPr>
        <w:pStyle w:val="FootnoteText"/>
        <w:rPr>
          <w:sz w:val="20"/>
          <w:szCs w:val="20"/>
        </w:rPr>
      </w:pPr>
      <w:r w:rsidRPr="00E376EE">
        <w:rPr>
          <w:rStyle w:val="FootnoteReference"/>
          <w:sz w:val="20"/>
          <w:szCs w:val="20"/>
        </w:rPr>
        <w:footnoteRef/>
      </w:r>
      <w:r w:rsidRPr="00E376EE">
        <w:rPr>
          <w:sz w:val="20"/>
          <w:szCs w:val="20"/>
        </w:rPr>
        <w:t xml:space="preserve"> Reference: </w:t>
      </w:r>
      <w:r w:rsidRPr="00E376EE">
        <w:rPr>
          <w:rFonts w:eastAsia="Times New Roman"/>
          <w:sz w:val="20"/>
          <w:szCs w:val="20"/>
        </w:rPr>
        <w:t xml:space="preserve">IALA Guideline 1079 on </w:t>
      </w:r>
      <w:r w:rsidRPr="00E376EE">
        <w:rPr>
          <w:rFonts w:eastAsia="Times New Roman"/>
          <w:sz w:val="20"/>
          <w:szCs w:val="20"/>
          <w:lang w:val="en-US"/>
        </w:rPr>
        <w:t>on establishing and conducting user consultancy</w:t>
      </w:r>
    </w:p>
  </w:footnote>
  <w:footnote w:id="12">
    <w:p w14:paraId="42E3EB11" w14:textId="55F1AF06" w:rsidR="00E46AF0" w:rsidRPr="00E376EE" w:rsidRDefault="00E46AF0">
      <w:pPr>
        <w:pStyle w:val="FootnoteText"/>
        <w:rPr>
          <w:sz w:val="20"/>
          <w:szCs w:val="20"/>
        </w:rPr>
      </w:pPr>
      <w:r w:rsidRPr="00E376EE">
        <w:rPr>
          <w:rStyle w:val="FootnoteReference"/>
          <w:sz w:val="20"/>
          <w:szCs w:val="20"/>
        </w:rPr>
        <w:footnoteRef/>
      </w:r>
      <w:r w:rsidRPr="00E376EE">
        <w:rPr>
          <w:sz w:val="20"/>
          <w:szCs w:val="20"/>
        </w:rPr>
        <w:t xml:space="preserve"> Steps 4 and 5 of the risk management process set out in IALA Guideline 1018</w:t>
      </w:r>
    </w:p>
  </w:footnote>
  <w:footnote w:id="13">
    <w:p w14:paraId="4DAF4825" w14:textId="77777777" w:rsidR="00E46AF0" w:rsidRDefault="00E46AF0" w:rsidP="006324C3">
      <w:pPr>
        <w:pStyle w:val="FootnoteText"/>
      </w:pPr>
      <w:r>
        <w:rPr>
          <w:rStyle w:val="FootnoteReference"/>
        </w:rPr>
        <w:footnoteRef/>
      </w:r>
      <w:r>
        <w:t xml:space="preserve"> Reference: IALA Guideline 1090</w:t>
      </w:r>
    </w:p>
  </w:footnote>
  <w:footnote w:id="14">
    <w:p w14:paraId="5D96ECA6" w14:textId="590BB861" w:rsidR="00E46AF0" w:rsidRDefault="00E46AF0">
      <w:pPr>
        <w:pStyle w:val="FootnoteText"/>
      </w:pPr>
      <w:r>
        <w:rPr>
          <w:rStyle w:val="FootnoteReference"/>
        </w:rPr>
        <w:footnoteRef/>
      </w:r>
      <w:r>
        <w:t xml:space="preserve"> Category 5 (operational) and </w:t>
      </w:r>
      <w:proofErr w:type="gramStart"/>
      <w:r>
        <w:t>6</w:t>
      </w:r>
      <w:proofErr w:type="gramEnd"/>
      <w:r>
        <w:t xml:space="preserve"> (crowded waterways) are grouped together in worksheet 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2A4FE5BF" w:rsidR="00E46AF0" w:rsidRPr="00ED2A8D" w:rsidRDefault="00E46AF0" w:rsidP="008747E0">
    <w:pPr>
      <w:pStyle w:val="Header"/>
    </w:pPr>
    <w:r w:rsidRPr="00442889">
      <w:rPr>
        <w:noProof/>
        <w:lang w:eastAsia="en-GB"/>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rsidR="00F55635">
      <w:t>ARM7-10.2.1 (</w:t>
    </w:r>
    <w:r w:rsidR="005F44D2">
      <w:t>ARM6-12</w:t>
    </w:r>
    <w:r w:rsidR="005F44D2" w:rsidRPr="005F44D2">
      <w:t>.2.3</w:t>
    </w:r>
    <w:r w:rsidR="00FC7E2C" w:rsidRPr="005F44D2">
      <w:t>)</w:t>
    </w:r>
    <w:r w:rsidR="00A71C73">
      <w:t xml:space="preserve">  </w:t>
    </w:r>
  </w:p>
  <w:p w14:paraId="789F2CF1" w14:textId="77777777" w:rsidR="00E46AF0" w:rsidRPr="00ED2A8D" w:rsidRDefault="00E46AF0" w:rsidP="008747E0">
    <w:pPr>
      <w:pStyle w:val="Header"/>
    </w:pPr>
  </w:p>
  <w:p w14:paraId="0D8C1D21" w14:textId="77777777" w:rsidR="00E46AF0" w:rsidRDefault="00E46AF0" w:rsidP="008747E0">
    <w:pPr>
      <w:pStyle w:val="Header"/>
    </w:pPr>
  </w:p>
  <w:p w14:paraId="53462CF7" w14:textId="77777777" w:rsidR="00E46AF0" w:rsidRDefault="00E46AF0" w:rsidP="008747E0">
    <w:pPr>
      <w:pStyle w:val="Header"/>
    </w:pPr>
  </w:p>
  <w:p w14:paraId="4637DF7D" w14:textId="77777777" w:rsidR="00E46AF0" w:rsidRDefault="00E46AF0" w:rsidP="008747E0">
    <w:pPr>
      <w:pStyle w:val="Header"/>
    </w:pPr>
  </w:p>
  <w:p w14:paraId="68859D7E" w14:textId="77777777" w:rsidR="00E46AF0" w:rsidRDefault="00E46AF0" w:rsidP="008747E0">
    <w:pPr>
      <w:pStyle w:val="Header"/>
    </w:pPr>
  </w:p>
  <w:p w14:paraId="68F7D7DE" w14:textId="77777777" w:rsidR="00E46AF0" w:rsidRDefault="00E46AF0" w:rsidP="008747E0">
    <w:pPr>
      <w:pStyle w:val="Header"/>
    </w:pPr>
    <w:r>
      <w:rPr>
        <w:noProof/>
        <w:lang w:eastAsia="en-GB"/>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E46AF0" w:rsidRPr="00ED2A8D" w:rsidRDefault="00E46AF0" w:rsidP="008747E0">
    <w:pPr>
      <w:pStyle w:val="Header"/>
    </w:pPr>
  </w:p>
  <w:p w14:paraId="2359230C" w14:textId="77777777" w:rsidR="00E46AF0" w:rsidRPr="00ED2A8D" w:rsidRDefault="00E46AF0"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E46AF0" w:rsidRDefault="00E46AF0">
    <w:pPr>
      <w:pStyle w:val="Header"/>
    </w:pPr>
    <w:r>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E46AF0" w:rsidRDefault="00E46AF0">
    <w:pPr>
      <w:pStyle w:val="Header"/>
    </w:pPr>
  </w:p>
  <w:p w14:paraId="457BCDF6" w14:textId="77777777" w:rsidR="00E46AF0" w:rsidRDefault="00E46A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E46AF0" w:rsidRPr="00ED2A8D" w:rsidRDefault="00E46AF0" w:rsidP="008747E0">
    <w:pPr>
      <w:pStyle w:val="Header"/>
    </w:pPr>
    <w:r>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E46AF0" w:rsidRPr="00ED2A8D" w:rsidRDefault="00E46AF0" w:rsidP="008747E0">
    <w:pPr>
      <w:pStyle w:val="Header"/>
    </w:pPr>
  </w:p>
  <w:p w14:paraId="4196D5A3" w14:textId="77777777" w:rsidR="00E46AF0" w:rsidRDefault="00E46AF0" w:rsidP="008747E0">
    <w:pPr>
      <w:pStyle w:val="Header"/>
    </w:pPr>
  </w:p>
  <w:p w14:paraId="528EA521" w14:textId="77777777" w:rsidR="00E46AF0" w:rsidRDefault="00E46AF0" w:rsidP="008747E0">
    <w:pPr>
      <w:pStyle w:val="Header"/>
    </w:pPr>
  </w:p>
  <w:p w14:paraId="4561D7CD" w14:textId="77777777" w:rsidR="00E46AF0" w:rsidRDefault="00E46AF0" w:rsidP="008747E0">
    <w:pPr>
      <w:pStyle w:val="Header"/>
    </w:pPr>
  </w:p>
  <w:p w14:paraId="55A0B421" w14:textId="5AAA95B1" w:rsidR="00E46AF0" w:rsidRPr="00441393" w:rsidRDefault="00E46AF0" w:rsidP="00441393">
    <w:pPr>
      <w:pStyle w:val="Contents"/>
    </w:pPr>
    <w:r>
      <w:t>DOCUMENT REVISION</w:t>
    </w:r>
  </w:p>
  <w:p w14:paraId="5B698B96" w14:textId="77777777" w:rsidR="00E46AF0" w:rsidRPr="00ED2A8D" w:rsidRDefault="00E46AF0" w:rsidP="008747E0">
    <w:pPr>
      <w:pStyle w:val="Header"/>
    </w:pPr>
  </w:p>
  <w:p w14:paraId="7B1CF08D" w14:textId="77777777" w:rsidR="00E46AF0" w:rsidRPr="00AC33A2" w:rsidRDefault="00E46AF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E46AF0" w:rsidRPr="00ED2A8D" w:rsidRDefault="00E46AF0" w:rsidP="008747E0">
    <w:pPr>
      <w:pStyle w:val="Header"/>
    </w:pPr>
    <w:r>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E46AF0" w:rsidRPr="00ED2A8D" w:rsidRDefault="00E46AF0" w:rsidP="008747E0">
    <w:pPr>
      <w:pStyle w:val="Header"/>
    </w:pPr>
  </w:p>
  <w:p w14:paraId="28FE3B76" w14:textId="77777777" w:rsidR="00E46AF0" w:rsidRDefault="00E46AF0" w:rsidP="008747E0">
    <w:pPr>
      <w:pStyle w:val="Header"/>
    </w:pPr>
  </w:p>
  <w:p w14:paraId="3C3BE559" w14:textId="77777777" w:rsidR="00E46AF0" w:rsidRDefault="00E46AF0" w:rsidP="008747E0">
    <w:pPr>
      <w:pStyle w:val="Header"/>
    </w:pPr>
  </w:p>
  <w:p w14:paraId="60DA6C1C" w14:textId="77777777" w:rsidR="00E46AF0" w:rsidRDefault="00E46AF0" w:rsidP="008747E0">
    <w:pPr>
      <w:pStyle w:val="Header"/>
    </w:pPr>
  </w:p>
  <w:p w14:paraId="367253C7" w14:textId="20C758CA" w:rsidR="00E46AF0" w:rsidRPr="00441393" w:rsidRDefault="00E46AF0" w:rsidP="00441393">
    <w:pPr>
      <w:pStyle w:val="Contents"/>
    </w:pPr>
    <w:r>
      <w:t>CONTENTS</w:t>
    </w:r>
  </w:p>
  <w:p w14:paraId="5F253F10" w14:textId="77777777" w:rsidR="00E46AF0" w:rsidRDefault="00E46AF0" w:rsidP="0078486B">
    <w:pPr>
      <w:pStyle w:val="Header"/>
      <w:spacing w:line="140" w:lineRule="exact"/>
    </w:pPr>
  </w:p>
  <w:p w14:paraId="49DE4CE0" w14:textId="77777777" w:rsidR="00E46AF0" w:rsidRPr="00AC33A2" w:rsidRDefault="00E46AF0"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E46AF0" w:rsidRPr="00ED2A8D" w:rsidRDefault="00E46AF0" w:rsidP="00C716E5">
    <w:pPr>
      <w:pStyle w:val="Header"/>
    </w:pPr>
    <w:r>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E46AF0" w:rsidRPr="00ED2A8D" w:rsidRDefault="00E46AF0" w:rsidP="00C716E5">
    <w:pPr>
      <w:pStyle w:val="Header"/>
    </w:pPr>
  </w:p>
  <w:p w14:paraId="0B6E753A" w14:textId="77777777" w:rsidR="00E46AF0" w:rsidRDefault="00E46AF0" w:rsidP="00C716E5">
    <w:pPr>
      <w:pStyle w:val="Header"/>
    </w:pPr>
  </w:p>
  <w:p w14:paraId="2793F608" w14:textId="77777777" w:rsidR="00E46AF0" w:rsidRDefault="00E46AF0" w:rsidP="00C716E5">
    <w:pPr>
      <w:pStyle w:val="Header"/>
    </w:pPr>
  </w:p>
  <w:p w14:paraId="72526114" w14:textId="77777777" w:rsidR="00E46AF0" w:rsidRDefault="00E46AF0" w:rsidP="00C716E5">
    <w:pPr>
      <w:pStyle w:val="Header"/>
    </w:pPr>
  </w:p>
  <w:p w14:paraId="5D6323BD" w14:textId="55807F88" w:rsidR="00E46AF0" w:rsidRPr="00441393" w:rsidRDefault="00E46AF0" w:rsidP="00C716E5">
    <w:pPr>
      <w:pStyle w:val="Contents"/>
    </w:pPr>
    <w:r>
      <w:t>CONTENTS</w:t>
    </w:r>
  </w:p>
  <w:p w14:paraId="3F5F0405" w14:textId="77777777" w:rsidR="00E46AF0" w:rsidRPr="00ED2A8D" w:rsidRDefault="00E46AF0" w:rsidP="00C716E5">
    <w:pPr>
      <w:pStyle w:val="Header"/>
    </w:pPr>
  </w:p>
  <w:p w14:paraId="3B29FF0C" w14:textId="77777777" w:rsidR="00E46AF0" w:rsidRPr="00AC33A2" w:rsidRDefault="00E46AF0" w:rsidP="00C716E5">
    <w:pPr>
      <w:pStyle w:val="Header"/>
      <w:spacing w:line="140" w:lineRule="exact"/>
    </w:pPr>
  </w:p>
  <w:p w14:paraId="2FA22AF6" w14:textId="3B3E2EC3" w:rsidR="00E46AF0" w:rsidRDefault="00E46AF0">
    <w:pPr>
      <w:pStyle w:val="Header"/>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E46AF0" w:rsidRPr="00667792" w:rsidRDefault="00E46AF0" w:rsidP="00667792">
    <w:pPr>
      <w:pStyle w:val="Header"/>
    </w:pPr>
    <w:r>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185AFD"/>
    <w:multiLevelType w:val="hybridMultilevel"/>
    <w:tmpl w:val="B5CCEC0C"/>
    <w:lvl w:ilvl="0" w:tplc="10BC4162">
      <w:start w:val="1"/>
      <w:numFmt w:val="bullet"/>
      <w:lvlText w:val="•"/>
      <w:lvlJc w:val="left"/>
      <w:pPr>
        <w:tabs>
          <w:tab w:val="num" w:pos="720"/>
        </w:tabs>
        <w:ind w:left="720" w:hanging="360"/>
      </w:pPr>
      <w:rPr>
        <w:rFonts w:ascii="Arial" w:hAnsi="Arial" w:hint="default"/>
      </w:rPr>
    </w:lvl>
    <w:lvl w:ilvl="1" w:tplc="A4D039AC" w:tentative="1">
      <w:start w:val="1"/>
      <w:numFmt w:val="bullet"/>
      <w:lvlText w:val="•"/>
      <w:lvlJc w:val="left"/>
      <w:pPr>
        <w:tabs>
          <w:tab w:val="num" w:pos="1440"/>
        </w:tabs>
        <w:ind w:left="1440" w:hanging="360"/>
      </w:pPr>
      <w:rPr>
        <w:rFonts w:ascii="Arial" w:hAnsi="Arial" w:hint="default"/>
      </w:rPr>
    </w:lvl>
    <w:lvl w:ilvl="2" w:tplc="D8E4342C" w:tentative="1">
      <w:start w:val="1"/>
      <w:numFmt w:val="bullet"/>
      <w:lvlText w:val="•"/>
      <w:lvlJc w:val="left"/>
      <w:pPr>
        <w:tabs>
          <w:tab w:val="num" w:pos="2160"/>
        </w:tabs>
        <w:ind w:left="2160" w:hanging="360"/>
      </w:pPr>
      <w:rPr>
        <w:rFonts w:ascii="Arial" w:hAnsi="Arial" w:hint="default"/>
      </w:rPr>
    </w:lvl>
    <w:lvl w:ilvl="3" w:tplc="FB2E9BDC" w:tentative="1">
      <w:start w:val="1"/>
      <w:numFmt w:val="bullet"/>
      <w:lvlText w:val="•"/>
      <w:lvlJc w:val="left"/>
      <w:pPr>
        <w:tabs>
          <w:tab w:val="num" w:pos="2880"/>
        </w:tabs>
        <w:ind w:left="2880" w:hanging="360"/>
      </w:pPr>
      <w:rPr>
        <w:rFonts w:ascii="Arial" w:hAnsi="Arial" w:hint="default"/>
      </w:rPr>
    </w:lvl>
    <w:lvl w:ilvl="4" w:tplc="BE9CDEC2" w:tentative="1">
      <w:start w:val="1"/>
      <w:numFmt w:val="bullet"/>
      <w:lvlText w:val="•"/>
      <w:lvlJc w:val="left"/>
      <w:pPr>
        <w:tabs>
          <w:tab w:val="num" w:pos="3600"/>
        </w:tabs>
        <w:ind w:left="3600" w:hanging="360"/>
      </w:pPr>
      <w:rPr>
        <w:rFonts w:ascii="Arial" w:hAnsi="Arial" w:hint="default"/>
      </w:rPr>
    </w:lvl>
    <w:lvl w:ilvl="5" w:tplc="59CEBBF6" w:tentative="1">
      <w:start w:val="1"/>
      <w:numFmt w:val="bullet"/>
      <w:lvlText w:val="•"/>
      <w:lvlJc w:val="left"/>
      <w:pPr>
        <w:tabs>
          <w:tab w:val="num" w:pos="4320"/>
        </w:tabs>
        <w:ind w:left="4320" w:hanging="360"/>
      </w:pPr>
      <w:rPr>
        <w:rFonts w:ascii="Arial" w:hAnsi="Arial" w:hint="default"/>
      </w:rPr>
    </w:lvl>
    <w:lvl w:ilvl="6" w:tplc="61009A56" w:tentative="1">
      <w:start w:val="1"/>
      <w:numFmt w:val="bullet"/>
      <w:lvlText w:val="•"/>
      <w:lvlJc w:val="left"/>
      <w:pPr>
        <w:tabs>
          <w:tab w:val="num" w:pos="5040"/>
        </w:tabs>
        <w:ind w:left="5040" w:hanging="360"/>
      </w:pPr>
      <w:rPr>
        <w:rFonts w:ascii="Arial" w:hAnsi="Arial" w:hint="default"/>
      </w:rPr>
    </w:lvl>
    <w:lvl w:ilvl="7" w:tplc="5CCEC0C0" w:tentative="1">
      <w:start w:val="1"/>
      <w:numFmt w:val="bullet"/>
      <w:lvlText w:val="•"/>
      <w:lvlJc w:val="left"/>
      <w:pPr>
        <w:tabs>
          <w:tab w:val="num" w:pos="5760"/>
        </w:tabs>
        <w:ind w:left="5760" w:hanging="360"/>
      </w:pPr>
      <w:rPr>
        <w:rFonts w:ascii="Arial" w:hAnsi="Arial" w:hint="default"/>
      </w:rPr>
    </w:lvl>
    <w:lvl w:ilvl="8" w:tplc="FCFC1C9C" w:tentative="1">
      <w:start w:val="1"/>
      <w:numFmt w:val="bullet"/>
      <w:lvlText w:val="•"/>
      <w:lvlJc w:val="left"/>
      <w:pPr>
        <w:tabs>
          <w:tab w:val="num" w:pos="6480"/>
        </w:tabs>
        <w:ind w:left="6480" w:hanging="360"/>
      </w:pPr>
      <w:rPr>
        <w:rFonts w:ascii="Arial" w:hAnsi="Arial" w:hint="default"/>
      </w:rPr>
    </w:lvl>
  </w:abstractNum>
  <w:abstractNum w:abstractNumId="2">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E85DF6"/>
    <w:multiLevelType w:val="hybridMultilevel"/>
    <w:tmpl w:val="E968CFF8"/>
    <w:lvl w:ilvl="0" w:tplc="10583C7C">
      <w:start w:val="1"/>
      <w:numFmt w:val="bullet"/>
      <w:lvlText w:val=""/>
      <w:lvlJc w:val="left"/>
      <w:pPr>
        <w:tabs>
          <w:tab w:val="num" w:pos="360"/>
        </w:tabs>
        <w:ind w:left="360" w:hanging="360"/>
      </w:pPr>
      <w:rPr>
        <w:rFonts w:ascii="Wingdings 2" w:hAnsi="Wingdings 2" w:hint="default"/>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8F6F5D"/>
    <w:multiLevelType w:val="hybridMultilevel"/>
    <w:tmpl w:val="26784456"/>
    <w:lvl w:ilvl="0" w:tplc="20CA4CA4">
      <w:start w:val="1"/>
      <w:numFmt w:val="bullet"/>
      <w:lvlText w:val=""/>
      <w:lvlJc w:val="left"/>
      <w:pPr>
        <w:tabs>
          <w:tab w:val="num" w:pos="360"/>
        </w:tabs>
        <w:ind w:left="360" w:hanging="360"/>
      </w:pPr>
      <w:rPr>
        <w:rFonts w:ascii="Wingdings 2" w:hAnsi="Wingdings 2" w:hint="default"/>
      </w:rPr>
    </w:lvl>
    <w:lvl w:ilvl="1" w:tplc="C79097B2">
      <w:start w:val="651"/>
      <w:numFmt w:val="bullet"/>
      <w:lvlText w:val=""/>
      <w:lvlJc w:val="left"/>
      <w:pPr>
        <w:tabs>
          <w:tab w:val="num" w:pos="1080"/>
        </w:tabs>
        <w:ind w:left="1080" w:hanging="360"/>
      </w:pPr>
      <w:rPr>
        <w:rFonts w:ascii="Wingdings 2" w:hAnsi="Wingdings 2" w:hint="default"/>
      </w:rPr>
    </w:lvl>
    <w:lvl w:ilvl="2" w:tplc="3594B5B8" w:tentative="1">
      <w:start w:val="1"/>
      <w:numFmt w:val="bullet"/>
      <w:lvlText w:val=""/>
      <w:lvlJc w:val="left"/>
      <w:pPr>
        <w:tabs>
          <w:tab w:val="num" w:pos="1800"/>
        </w:tabs>
        <w:ind w:left="1800" w:hanging="360"/>
      </w:pPr>
      <w:rPr>
        <w:rFonts w:ascii="Wingdings 2" w:hAnsi="Wingdings 2" w:hint="default"/>
      </w:rPr>
    </w:lvl>
    <w:lvl w:ilvl="3" w:tplc="D63C7260" w:tentative="1">
      <w:start w:val="1"/>
      <w:numFmt w:val="bullet"/>
      <w:lvlText w:val=""/>
      <w:lvlJc w:val="left"/>
      <w:pPr>
        <w:tabs>
          <w:tab w:val="num" w:pos="2520"/>
        </w:tabs>
        <w:ind w:left="2520" w:hanging="360"/>
      </w:pPr>
      <w:rPr>
        <w:rFonts w:ascii="Wingdings 2" w:hAnsi="Wingdings 2" w:hint="default"/>
      </w:rPr>
    </w:lvl>
    <w:lvl w:ilvl="4" w:tplc="3CC6ECEE" w:tentative="1">
      <w:start w:val="1"/>
      <w:numFmt w:val="bullet"/>
      <w:lvlText w:val=""/>
      <w:lvlJc w:val="left"/>
      <w:pPr>
        <w:tabs>
          <w:tab w:val="num" w:pos="3240"/>
        </w:tabs>
        <w:ind w:left="3240" w:hanging="360"/>
      </w:pPr>
      <w:rPr>
        <w:rFonts w:ascii="Wingdings 2" w:hAnsi="Wingdings 2" w:hint="default"/>
      </w:rPr>
    </w:lvl>
    <w:lvl w:ilvl="5" w:tplc="FF1A0DC8" w:tentative="1">
      <w:start w:val="1"/>
      <w:numFmt w:val="bullet"/>
      <w:lvlText w:val=""/>
      <w:lvlJc w:val="left"/>
      <w:pPr>
        <w:tabs>
          <w:tab w:val="num" w:pos="3960"/>
        </w:tabs>
        <w:ind w:left="3960" w:hanging="360"/>
      </w:pPr>
      <w:rPr>
        <w:rFonts w:ascii="Wingdings 2" w:hAnsi="Wingdings 2" w:hint="default"/>
      </w:rPr>
    </w:lvl>
    <w:lvl w:ilvl="6" w:tplc="15EC70AE" w:tentative="1">
      <w:start w:val="1"/>
      <w:numFmt w:val="bullet"/>
      <w:lvlText w:val=""/>
      <w:lvlJc w:val="left"/>
      <w:pPr>
        <w:tabs>
          <w:tab w:val="num" w:pos="4680"/>
        </w:tabs>
        <w:ind w:left="4680" w:hanging="360"/>
      </w:pPr>
      <w:rPr>
        <w:rFonts w:ascii="Wingdings 2" w:hAnsi="Wingdings 2" w:hint="default"/>
      </w:rPr>
    </w:lvl>
    <w:lvl w:ilvl="7" w:tplc="4E7C69DA" w:tentative="1">
      <w:start w:val="1"/>
      <w:numFmt w:val="bullet"/>
      <w:lvlText w:val=""/>
      <w:lvlJc w:val="left"/>
      <w:pPr>
        <w:tabs>
          <w:tab w:val="num" w:pos="5400"/>
        </w:tabs>
        <w:ind w:left="5400" w:hanging="360"/>
      </w:pPr>
      <w:rPr>
        <w:rFonts w:ascii="Wingdings 2" w:hAnsi="Wingdings 2" w:hint="default"/>
      </w:rPr>
    </w:lvl>
    <w:lvl w:ilvl="8" w:tplc="3A309CAE" w:tentative="1">
      <w:start w:val="1"/>
      <w:numFmt w:val="bullet"/>
      <w:lvlText w:val=""/>
      <w:lvlJc w:val="left"/>
      <w:pPr>
        <w:tabs>
          <w:tab w:val="num" w:pos="6120"/>
        </w:tabs>
        <w:ind w:left="6120" w:hanging="360"/>
      </w:pPr>
      <w:rPr>
        <w:rFonts w:ascii="Wingdings 2" w:hAnsi="Wingdings 2" w:hint="default"/>
      </w:rPr>
    </w:lvl>
  </w:abstractNum>
  <w:abstractNum w:abstractNumId="7">
    <w:nsid w:val="1165787D"/>
    <w:multiLevelType w:val="hybridMultilevel"/>
    <w:tmpl w:val="2DD4986A"/>
    <w:lvl w:ilvl="0" w:tplc="83F27546">
      <w:start w:val="1"/>
      <w:numFmt w:val="bullet"/>
      <w:lvlText w:val="•"/>
      <w:lvlJc w:val="left"/>
      <w:pPr>
        <w:tabs>
          <w:tab w:val="num" w:pos="720"/>
        </w:tabs>
        <w:ind w:left="720" w:hanging="360"/>
      </w:pPr>
      <w:rPr>
        <w:rFonts w:ascii="Arial" w:hAnsi="Arial" w:hint="default"/>
      </w:rPr>
    </w:lvl>
    <w:lvl w:ilvl="1" w:tplc="7EBC4E6C" w:tentative="1">
      <w:start w:val="1"/>
      <w:numFmt w:val="bullet"/>
      <w:lvlText w:val="•"/>
      <w:lvlJc w:val="left"/>
      <w:pPr>
        <w:tabs>
          <w:tab w:val="num" w:pos="1440"/>
        </w:tabs>
        <w:ind w:left="1440" w:hanging="360"/>
      </w:pPr>
      <w:rPr>
        <w:rFonts w:ascii="Arial" w:hAnsi="Arial" w:hint="default"/>
      </w:rPr>
    </w:lvl>
    <w:lvl w:ilvl="2" w:tplc="11F2B9D4" w:tentative="1">
      <w:start w:val="1"/>
      <w:numFmt w:val="bullet"/>
      <w:lvlText w:val="•"/>
      <w:lvlJc w:val="left"/>
      <w:pPr>
        <w:tabs>
          <w:tab w:val="num" w:pos="2160"/>
        </w:tabs>
        <w:ind w:left="2160" w:hanging="360"/>
      </w:pPr>
      <w:rPr>
        <w:rFonts w:ascii="Arial" w:hAnsi="Arial" w:hint="default"/>
      </w:rPr>
    </w:lvl>
    <w:lvl w:ilvl="3" w:tplc="9DDC6C86" w:tentative="1">
      <w:start w:val="1"/>
      <w:numFmt w:val="bullet"/>
      <w:lvlText w:val="•"/>
      <w:lvlJc w:val="left"/>
      <w:pPr>
        <w:tabs>
          <w:tab w:val="num" w:pos="2880"/>
        </w:tabs>
        <w:ind w:left="2880" w:hanging="360"/>
      </w:pPr>
      <w:rPr>
        <w:rFonts w:ascii="Arial" w:hAnsi="Arial" w:hint="default"/>
      </w:rPr>
    </w:lvl>
    <w:lvl w:ilvl="4" w:tplc="BEA2E21C" w:tentative="1">
      <w:start w:val="1"/>
      <w:numFmt w:val="bullet"/>
      <w:lvlText w:val="•"/>
      <w:lvlJc w:val="left"/>
      <w:pPr>
        <w:tabs>
          <w:tab w:val="num" w:pos="3600"/>
        </w:tabs>
        <w:ind w:left="3600" w:hanging="360"/>
      </w:pPr>
      <w:rPr>
        <w:rFonts w:ascii="Arial" w:hAnsi="Arial" w:hint="default"/>
      </w:rPr>
    </w:lvl>
    <w:lvl w:ilvl="5" w:tplc="F2043DFA" w:tentative="1">
      <w:start w:val="1"/>
      <w:numFmt w:val="bullet"/>
      <w:lvlText w:val="•"/>
      <w:lvlJc w:val="left"/>
      <w:pPr>
        <w:tabs>
          <w:tab w:val="num" w:pos="4320"/>
        </w:tabs>
        <w:ind w:left="4320" w:hanging="360"/>
      </w:pPr>
      <w:rPr>
        <w:rFonts w:ascii="Arial" w:hAnsi="Arial" w:hint="default"/>
      </w:rPr>
    </w:lvl>
    <w:lvl w:ilvl="6" w:tplc="03CADC2E" w:tentative="1">
      <w:start w:val="1"/>
      <w:numFmt w:val="bullet"/>
      <w:lvlText w:val="•"/>
      <w:lvlJc w:val="left"/>
      <w:pPr>
        <w:tabs>
          <w:tab w:val="num" w:pos="5040"/>
        </w:tabs>
        <w:ind w:left="5040" w:hanging="360"/>
      </w:pPr>
      <w:rPr>
        <w:rFonts w:ascii="Arial" w:hAnsi="Arial" w:hint="default"/>
      </w:rPr>
    </w:lvl>
    <w:lvl w:ilvl="7" w:tplc="5E007F98" w:tentative="1">
      <w:start w:val="1"/>
      <w:numFmt w:val="bullet"/>
      <w:lvlText w:val="•"/>
      <w:lvlJc w:val="left"/>
      <w:pPr>
        <w:tabs>
          <w:tab w:val="num" w:pos="5760"/>
        </w:tabs>
        <w:ind w:left="5760" w:hanging="360"/>
      </w:pPr>
      <w:rPr>
        <w:rFonts w:ascii="Arial" w:hAnsi="Arial" w:hint="default"/>
      </w:rPr>
    </w:lvl>
    <w:lvl w:ilvl="8" w:tplc="709A4F36" w:tentative="1">
      <w:start w:val="1"/>
      <w:numFmt w:val="bullet"/>
      <w:lvlText w:val="•"/>
      <w:lvlJc w:val="left"/>
      <w:pPr>
        <w:tabs>
          <w:tab w:val="num" w:pos="6480"/>
        </w:tabs>
        <w:ind w:left="6480" w:hanging="360"/>
      </w:pPr>
      <w:rPr>
        <w:rFonts w:ascii="Arial" w:hAnsi="Arial" w:hint="default"/>
      </w:rPr>
    </w:lvl>
  </w:abstractNum>
  <w:abstractNum w:abstractNumId="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3B171B6"/>
    <w:multiLevelType w:val="hybridMultilevel"/>
    <w:tmpl w:val="582CF35A"/>
    <w:lvl w:ilvl="0" w:tplc="44E21834">
      <w:start w:val="1"/>
      <w:numFmt w:val="decimal"/>
      <w:lvlText w:val="%1."/>
      <w:lvlJc w:val="left"/>
      <w:pPr>
        <w:ind w:left="360" w:hanging="360"/>
      </w:pPr>
      <w:rPr>
        <w:rFonts w:asciiTheme="minorHAnsi" w:eastAsiaTheme="minorHAnsi" w:hAnsiTheme="minorHAnsi" w:cstheme="minorBidi"/>
        <w:b w:val="0"/>
      </w:rPr>
    </w:lvl>
    <w:lvl w:ilvl="1" w:tplc="08090015">
      <w:start w:val="1"/>
      <w:numFmt w:val="upp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069DC"/>
    <w:multiLevelType w:val="hybridMultilevel"/>
    <w:tmpl w:val="C4F8F6C0"/>
    <w:lvl w:ilvl="0" w:tplc="C46285E6">
      <w:start w:val="1"/>
      <w:numFmt w:val="bullet"/>
      <w:lvlText w:val="•"/>
      <w:lvlJc w:val="left"/>
      <w:pPr>
        <w:tabs>
          <w:tab w:val="num" w:pos="720"/>
        </w:tabs>
        <w:ind w:left="720" w:hanging="360"/>
      </w:pPr>
      <w:rPr>
        <w:rFonts w:ascii="Arial" w:hAnsi="Arial" w:hint="default"/>
      </w:rPr>
    </w:lvl>
    <w:lvl w:ilvl="1" w:tplc="5F186F4C" w:tentative="1">
      <w:start w:val="1"/>
      <w:numFmt w:val="bullet"/>
      <w:lvlText w:val="•"/>
      <w:lvlJc w:val="left"/>
      <w:pPr>
        <w:tabs>
          <w:tab w:val="num" w:pos="1440"/>
        </w:tabs>
        <w:ind w:left="1440" w:hanging="360"/>
      </w:pPr>
      <w:rPr>
        <w:rFonts w:ascii="Arial" w:hAnsi="Arial" w:hint="default"/>
      </w:rPr>
    </w:lvl>
    <w:lvl w:ilvl="2" w:tplc="440E2710" w:tentative="1">
      <w:start w:val="1"/>
      <w:numFmt w:val="bullet"/>
      <w:lvlText w:val="•"/>
      <w:lvlJc w:val="left"/>
      <w:pPr>
        <w:tabs>
          <w:tab w:val="num" w:pos="2160"/>
        </w:tabs>
        <w:ind w:left="2160" w:hanging="360"/>
      </w:pPr>
      <w:rPr>
        <w:rFonts w:ascii="Arial" w:hAnsi="Arial" w:hint="default"/>
      </w:rPr>
    </w:lvl>
    <w:lvl w:ilvl="3" w:tplc="04881B54" w:tentative="1">
      <w:start w:val="1"/>
      <w:numFmt w:val="bullet"/>
      <w:lvlText w:val="•"/>
      <w:lvlJc w:val="left"/>
      <w:pPr>
        <w:tabs>
          <w:tab w:val="num" w:pos="2880"/>
        </w:tabs>
        <w:ind w:left="2880" w:hanging="360"/>
      </w:pPr>
      <w:rPr>
        <w:rFonts w:ascii="Arial" w:hAnsi="Arial" w:hint="default"/>
      </w:rPr>
    </w:lvl>
    <w:lvl w:ilvl="4" w:tplc="D1D6BB4A" w:tentative="1">
      <w:start w:val="1"/>
      <w:numFmt w:val="bullet"/>
      <w:lvlText w:val="•"/>
      <w:lvlJc w:val="left"/>
      <w:pPr>
        <w:tabs>
          <w:tab w:val="num" w:pos="3600"/>
        </w:tabs>
        <w:ind w:left="3600" w:hanging="360"/>
      </w:pPr>
      <w:rPr>
        <w:rFonts w:ascii="Arial" w:hAnsi="Arial" w:hint="default"/>
      </w:rPr>
    </w:lvl>
    <w:lvl w:ilvl="5" w:tplc="A70E6790" w:tentative="1">
      <w:start w:val="1"/>
      <w:numFmt w:val="bullet"/>
      <w:lvlText w:val="•"/>
      <w:lvlJc w:val="left"/>
      <w:pPr>
        <w:tabs>
          <w:tab w:val="num" w:pos="4320"/>
        </w:tabs>
        <w:ind w:left="4320" w:hanging="360"/>
      </w:pPr>
      <w:rPr>
        <w:rFonts w:ascii="Arial" w:hAnsi="Arial" w:hint="default"/>
      </w:rPr>
    </w:lvl>
    <w:lvl w:ilvl="6" w:tplc="9FC8379E" w:tentative="1">
      <w:start w:val="1"/>
      <w:numFmt w:val="bullet"/>
      <w:lvlText w:val="•"/>
      <w:lvlJc w:val="left"/>
      <w:pPr>
        <w:tabs>
          <w:tab w:val="num" w:pos="5040"/>
        </w:tabs>
        <w:ind w:left="5040" w:hanging="360"/>
      </w:pPr>
      <w:rPr>
        <w:rFonts w:ascii="Arial" w:hAnsi="Arial" w:hint="default"/>
      </w:rPr>
    </w:lvl>
    <w:lvl w:ilvl="7" w:tplc="FA80AA44" w:tentative="1">
      <w:start w:val="1"/>
      <w:numFmt w:val="bullet"/>
      <w:lvlText w:val="•"/>
      <w:lvlJc w:val="left"/>
      <w:pPr>
        <w:tabs>
          <w:tab w:val="num" w:pos="5760"/>
        </w:tabs>
        <w:ind w:left="5760" w:hanging="360"/>
      </w:pPr>
      <w:rPr>
        <w:rFonts w:ascii="Arial" w:hAnsi="Arial" w:hint="default"/>
      </w:rPr>
    </w:lvl>
    <w:lvl w:ilvl="8" w:tplc="9F3AE0EC" w:tentative="1">
      <w:start w:val="1"/>
      <w:numFmt w:val="bullet"/>
      <w:lvlText w:val="•"/>
      <w:lvlJc w:val="left"/>
      <w:pPr>
        <w:tabs>
          <w:tab w:val="num" w:pos="6480"/>
        </w:tabs>
        <w:ind w:left="6480" w:hanging="360"/>
      </w:pPr>
      <w:rPr>
        <w:rFonts w:ascii="Arial" w:hAnsi="Arial" w:hint="default"/>
      </w:rPr>
    </w:lvl>
  </w:abstractNum>
  <w:abstractNum w:abstractNumId="1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7B66487"/>
    <w:multiLevelType w:val="hybridMultilevel"/>
    <w:tmpl w:val="B730408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8">
    <w:nsid w:val="4B95501B"/>
    <w:multiLevelType w:val="hybridMultilevel"/>
    <w:tmpl w:val="C6A898AE"/>
    <w:lvl w:ilvl="0" w:tplc="CFC2F318">
      <w:start w:val="1"/>
      <w:numFmt w:val="bullet"/>
      <w:lvlText w:val=""/>
      <w:lvlJc w:val="left"/>
      <w:pPr>
        <w:tabs>
          <w:tab w:val="num" w:pos="720"/>
        </w:tabs>
        <w:ind w:left="720" w:hanging="360"/>
      </w:pPr>
      <w:rPr>
        <w:rFonts w:ascii="Wingdings 2" w:hAnsi="Wingdings 2" w:hint="default"/>
      </w:rPr>
    </w:lvl>
    <w:lvl w:ilvl="1" w:tplc="98A22978">
      <w:start w:val="517"/>
      <w:numFmt w:val="bullet"/>
      <w:lvlText w:val=""/>
      <w:lvlJc w:val="left"/>
      <w:pPr>
        <w:tabs>
          <w:tab w:val="num" w:pos="1440"/>
        </w:tabs>
        <w:ind w:left="1440" w:hanging="360"/>
      </w:pPr>
      <w:rPr>
        <w:rFonts w:ascii="Wingdings 2" w:hAnsi="Wingdings 2" w:hint="default"/>
      </w:rPr>
    </w:lvl>
    <w:lvl w:ilvl="2" w:tplc="243C732C" w:tentative="1">
      <w:start w:val="1"/>
      <w:numFmt w:val="bullet"/>
      <w:lvlText w:val=""/>
      <w:lvlJc w:val="left"/>
      <w:pPr>
        <w:tabs>
          <w:tab w:val="num" w:pos="2160"/>
        </w:tabs>
        <w:ind w:left="2160" w:hanging="360"/>
      </w:pPr>
      <w:rPr>
        <w:rFonts w:ascii="Wingdings 2" w:hAnsi="Wingdings 2" w:hint="default"/>
      </w:rPr>
    </w:lvl>
    <w:lvl w:ilvl="3" w:tplc="D766006C" w:tentative="1">
      <w:start w:val="1"/>
      <w:numFmt w:val="bullet"/>
      <w:lvlText w:val=""/>
      <w:lvlJc w:val="left"/>
      <w:pPr>
        <w:tabs>
          <w:tab w:val="num" w:pos="2880"/>
        </w:tabs>
        <w:ind w:left="2880" w:hanging="360"/>
      </w:pPr>
      <w:rPr>
        <w:rFonts w:ascii="Wingdings 2" w:hAnsi="Wingdings 2" w:hint="default"/>
      </w:rPr>
    </w:lvl>
    <w:lvl w:ilvl="4" w:tplc="73D66F5E" w:tentative="1">
      <w:start w:val="1"/>
      <w:numFmt w:val="bullet"/>
      <w:lvlText w:val=""/>
      <w:lvlJc w:val="left"/>
      <w:pPr>
        <w:tabs>
          <w:tab w:val="num" w:pos="3600"/>
        </w:tabs>
        <w:ind w:left="3600" w:hanging="360"/>
      </w:pPr>
      <w:rPr>
        <w:rFonts w:ascii="Wingdings 2" w:hAnsi="Wingdings 2" w:hint="default"/>
      </w:rPr>
    </w:lvl>
    <w:lvl w:ilvl="5" w:tplc="D856E4C8" w:tentative="1">
      <w:start w:val="1"/>
      <w:numFmt w:val="bullet"/>
      <w:lvlText w:val=""/>
      <w:lvlJc w:val="left"/>
      <w:pPr>
        <w:tabs>
          <w:tab w:val="num" w:pos="4320"/>
        </w:tabs>
        <w:ind w:left="4320" w:hanging="360"/>
      </w:pPr>
      <w:rPr>
        <w:rFonts w:ascii="Wingdings 2" w:hAnsi="Wingdings 2" w:hint="default"/>
      </w:rPr>
    </w:lvl>
    <w:lvl w:ilvl="6" w:tplc="6D3E5052" w:tentative="1">
      <w:start w:val="1"/>
      <w:numFmt w:val="bullet"/>
      <w:lvlText w:val=""/>
      <w:lvlJc w:val="left"/>
      <w:pPr>
        <w:tabs>
          <w:tab w:val="num" w:pos="5040"/>
        </w:tabs>
        <w:ind w:left="5040" w:hanging="360"/>
      </w:pPr>
      <w:rPr>
        <w:rFonts w:ascii="Wingdings 2" w:hAnsi="Wingdings 2" w:hint="default"/>
      </w:rPr>
    </w:lvl>
    <w:lvl w:ilvl="7" w:tplc="E1B465A2" w:tentative="1">
      <w:start w:val="1"/>
      <w:numFmt w:val="bullet"/>
      <w:lvlText w:val=""/>
      <w:lvlJc w:val="left"/>
      <w:pPr>
        <w:tabs>
          <w:tab w:val="num" w:pos="5760"/>
        </w:tabs>
        <w:ind w:left="5760" w:hanging="360"/>
      </w:pPr>
      <w:rPr>
        <w:rFonts w:ascii="Wingdings 2" w:hAnsi="Wingdings 2" w:hint="default"/>
      </w:rPr>
    </w:lvl>
    <w:lvl w:ilvl="8" w:tplc="98905D0E" w:tentative="1">
      <w:start w:val="1"/>
      <w:numFmt w:val="bullet"/>
      <w:lvlText w:val=""/>
      <w:lvlJc w:val="left"/>
      <w:pPr>
        <w:tabs>
          <w:tab w:val="num" w:pos="6480"/>
        </w:tabs>
        <w:ind w:left="6480" w:hanging="360"/>
      </w:pPr>
      <w:rPr>
        <w:rFonts w:ascii="Wingdings 2" w:hAnsi="Wingdings 2" w:hint="default"/>
      </w:rPr>
    </w:lvl>
  </w:abstractNum>
  <w:abstractNum w:abstractNumId="29">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E082892"/>
    <w:multiLevelType w:val="hybridMultilevel"/>
    <w:tmpl w:val="908CF3F2"/>
    <w:lvl w:ilvl="0" w:tplc="44E21834">
      <w:start w:val="1"/>
      <w:numFmt w:val="decimal"/>
      <w:lvlText w:val="%1."/>
      <w:lvlJc w:val="left"/>
      <w:pPr>
        <w:ind w:left="360" w:hanging="360"/>
      </w:pPr>
      <w:rPr>
        <w:rFonts w:asciiTheme="minorHAnsi" w:eastAsiaTheme="minorHAnsi" w:hAnsiTheme="minorHAnsi" w:cstheme="minorBidi"/>
        <w:b w:val="0"/>
      </w:rPr>
    </w:lvl>
    <w:lvl w:ilvl="1" w:tplc="0F5C9150">
      <w:start w:val="1"/>
      <w:numFmt w:val="lowerLetter"/>
      <w:lvlText w:val="%2."/>
      <w:lvlJc w:val="left"/>
      <w:pPr>
        <w:ind w:left="1080" w:hanging="360"/>
      </w:pPr>
      <w:rPr>
        <w:rFonts w:asciiTheme="majorHAnsi" w:hAnsiTheme="majorHAns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7AB4D84"/>
    <w:multiLevelType w:val="multilevel"/>
    <w:tmpl w:val="BF54898C"/>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1134"/>
        </w:tabs>
        <w:ind w:left="198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A37357"/>
    <w:multiLevelType w:val="hybridMultilevel"/>
    <w:tmpl w:val="1EB6A898"/>
    <w:lvl w:ilvl="0" w:tplc="4B0A1D4A">
      <w:start w:val="1"/>
      <w:numFmt w:val="bullet"/>
      <w:lvlText w:val="•"/>
      <w:lvlJc w:val="left"/>
      <w:pPr>
        <w:tabs>
          <w:tab w:val="num" w:pos="720"/>
        </w:tabs>
        <w:ind w:left="720" w:hanging="360"/>
      </w:pPr>
      <w:rPr>
        <w:rFonts w:ascii="Arial" w:hAnsi="Arial" w:hint="default"/>
      </w:rPr>
    </w:lvl>
    <w:lvl w:ilvl="1" w:tplc="12D84CC2" w:tentative="1">
      <w:start w:val="1"/>
      <w:numFmt w:val="bullet"/>
      <w:lvlText w:val="•"/>
      <w:lvlJc w:val="left"/>
      <w:pPr>
        <w:tabs>
          <w:tab w:val="num" w:pos="1440"/>
        </w:tabs>
        <w:ind w:left="1440" w:hanging="360"/>
      </w:pPr>
      <w:rPr>
        <w:rFonts w:ascii="Arial" w:hAnsi="Arial" w:hint="default"/>
      </w:rPr>
    </w:lvl>
    <w:lvl w:ilvl="2" w:tplc="19EAAEDC" w:tentative="1">
      <w:start w:val="1"/>
      <w:numFmt w:val="bullet"/>
      <w:lvlText w:val="•"/>
      <w:lvlJc w:val="left"/>
      <w:pPr>
        <w:tabs>
          <w:tab w:val="num" w:pos="2160"/>
        </w:tabs>
        <w:ind w:left="2160" w:hanging="360"/>
      </w:pPr>
      <w:rPr>
        <w:rFonts w:ascii="Arial" w:hAnsi="Arial" w:hint="default"/>
      </w:rPr>
    </w:lvl>
    <w:lvl w:ilvl="3" w:tplc="9E0A6D76" w:tentative="1">
      <w:start w:val="1"/>
      <w:numFmt w:val="bullet"/>
      <w:lvlText w:val="•"/>
      <w:lvlJc w:val="left"/>
      <w:pPr>
        <w:tabs>
          <w:tab w:val="num" w:pos="2880"/>
        </w:tabs>
        <w:ind w:left="2880" w:hanging="360"/>
      </w:pPr>
      <w:rPr>
        <w:rFonts w:ascii="Arial" w:hAnsi="Arial" w:hint="default"/>
      </w:rPr>
    </w:lvl>
    <w:lvl w:ilvl="4" w:tplc="B074DBDE" w:tentative="1">
      <w:start w:val="1"/>
      <w:numFmt w:val="bullet"/>
      <w:lvlText w:val="•"/>
      <w:lvlJc w:val="left"/>
      <w:pPr>
        <w:tabs>
          <w:tab w:val="num" w:pos="3600"/>
        </w:tabs>
        <w:ind w:left="3600" w:hanging="360"/>
      </w:pPr>
      <w:rPr>
        <w:rFonts w:ascii="Arial" w:hAnsi="Arial" w:hint="default"/>
      </w:rPr>
    </w:lvl>
    <w:lvl w:ilvl="5" w:tplc="67B85616" w:tentative="1">
      <w:start w:val="1"/>
      <w:numFmt w:val="bullet"/>
      <w:lvlText w:val="•"/>
      <w:lvlJc w:val="left"/>
      <w:pPr>
        <w:tabs>
          <w:tab w:val="num" w:pos="4320"/>
        </w:tabs>
        <w:ind w:left="4320" w:hanging="360"/>
      </w:pPr>
      <w:rPr>
        <w:rFonts w:ascii="Arial" w:hAnsi="Arial" w:hint="default"/>
      </w:rPr>
    </w:lvl>
    <w:lvl w:ilvl="6" w:tplc="1C0E9D4A" w:tentative="1">
      <w:start w:val="1"/>
      <w:numFmt w:val="bullet"/>
      <w:lvlText w:val="•"/>
      <w:lvlJc w:val="left"/>
      <w:pPr>
        <w:tabs>
          <w:tab w:val="num" w:pos="5040"/>
        </w:tabs>
        <w:ind w:left="5040" w:hanging="360"/>
      </w:pPr>
      <w:rPr>
        <w:rFonts w:ascii="Arial" w:hAnsi="Arial" w:hint="default"/>
      </w:rPr>
    </w:lvl>
    <w:lvl w:ilvl="7" w:tplc="B8288DE2" w:tentative="1">
      <w:start w:val="1"/>
      <w:numFmt w:val="bullet"/>
      <w:lvlText w:val="•"/>
      <w:lvlJc w:val="left"/>
      <w:pPr>
        <w:tabs>
          <w:tab w:val="num" w:pos="5760"/>
        </w:tabs>
        <w:ind w:left="5760" w:hanging="360"/>
      </w:pPr>
      <w:rPr>
        <w:rFonts w:ascii="Arial" w:hAnsi="Arial" w:hint="default"/>
      </w:rPr>
    </w:lvl>
    <w:lvl w:ilvl="8" w:tplc="84AC638A"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35"/>
  </w:num>
  <w:num w:numId="3">
    <w:abstractNumId w:val="9"/>
  </w:num>
  <w:num w:numId="4">
    <w:abstractNumId w:val="19"/>
  </w:num>
  <w:num w:numId="5">
    <w:abstractNumId w:val="16"/>
  </w:num>
  <w:num w:numId="6">
    <w:abstractNumId w:val="10"/>
  </w:num>
  <w:num w:numId="7">
    <w:abstractNumId w:val="15"/>
  </w:num>
  <w:num w:numId="8">
    <w:abstractNumId w:val="22"/>
  </w:num>
  <w:num w:numId="9">
    <w:abstractNumId w:val="8"/>
  </w:num>
  <w:num w:numId="10">
    <w:abstractNumId w:val="13"/>
  </w:num>
  <w:num w:numId="11">
    <w:abstractNumId w:val="17"/>
  </w:num>
  <w:num w:numId="12">
    <w:abstractNumId w:val="5"/>
  </w:num>
  <w:num w:numId="13">
    <w:abstractNumId w:val="24"/>
  </w:num>
  <w:num w:numId="14">
    <w:abstractNumId w:val="0"/>
  </w:num>
  <w:num w:numId="15">
    <w:abstractNumId w:val="31"/>
  </w:num>
  <w:num w:numId="16">
    <w:abstractNumId w:val="33"/>
  </w:num>
  <w:num w:numId="17">
    <w:abstractNumId w:val="12"/>
  </w:num>
  <w:num w:numId="18">
    <w:abstractNumId w:val="11"/>
  </w:num>
  <w:num w:numId="19">
    <w:abstractNumId w:val="34"/>
  </w:num>
  <w:num w:numId="20">
    <w:abstractNumId w:val="2"/>
  </w:num>
  <w:num w:numId="21">
    <w:abstractNumId w:val="32"/>
  </w:num>
  <w:num w:numId="22">
    <w:abstractNumId w:val="21"/>
  </w:num>
  <w:num w:numId="23">
    <w:abstractNumId w:val="3"/>
  </w:num>
  <w:num w:numId="24">
    <w:abstractNumId w:val="20"/>
  </w:num>
  <w:num w:numId="25">
    <w:abstractNumId w:val="23"/>
  </w:num>
  <w:num w:numId="26">
    <w:abstractNumId w:val="6"/>
  </w:num>
  <w:num w:numId="27">
    <w:abstractNumId w:val="27"/>
  </w:num>
  <w:num w:numId="28">
    <w:abstractNumId w:val="29"/>
  </w:num>
  <w:num w:numId="29">
    <w:abstractNumId w:val="28"/>
  </w:num>
  <w:num w:numId="30">
    <w:abstractNumId w:val="4"/>
  </w:num>
  <w:num w:numId="31">
    <w:abstractNumId w:val="25"/>
  </w:num>
  <w:num w:numId="32">
    <w:abstractNumId w:val="31"/>
  </w:num>
  <w:num w:numId="33">
    <w:abstractNumId w:val="14"/>
  </w:num>
  <w:num w:numId="34">
    <w:abstractNumId w:val="30"/>
  </w:num>
  <w:num w:numId="35">
    <w:abstractNumId w:val="36"/>
  </w:num>
  <w:num w:numId="36">
    <w:abstractNumId w:val="7"/>
  </w:num>
  <w:num w:numId="37">
    <w:abstractNumId w:val="18"/>
  </w:num>
  <w:num w:numId="38">
    <w:abstractNumId w:val="1"/>
  </w:num>
  <w:num w:numId="39">
    <w:abstractNumId w:val="31"/>
  </w:num>
  <w:num w:numId="40">
    <w:abstractNumId w:val="31"/>
  </w:num>
  <w:num w:numId="41">
    <w:abstractNumId w:val="3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1"/>
  </w:num>
  <w:num w:numId="45">
    <w:abstractNumId w:val="31"/>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mar Frits Eriksson">
    <w15:presenceInfo w15:providerId="None" w15:userId="Omar Frits Eriks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74D"/>
    <w:rsid w:val="00041D89"/>
    <w:rsid w:val="0004513D"/>
    <w:rsid w:val="00054D3D"/>
    <w:rsid w:val="00057B6D"/>
    <w:rsid w:val="00061A7B"/>
    <w:rsid w:val="00073D04"/>
    <w:rsid w:val="00082EFE"/>
    <w:rsid w:val="0008654C"/>
    <w:rsid w:val="000867ED"/>
    <w:rsid w:val="00090154"/>
    <w:rsid w:val="000904ED"/>
    <w:rsid w:val="00091545"/>
    <w:rsid w:val="00091BF3"/>
    <w:rsid w:val="00096A17"/>
    <w:rsid w:val="00097075"/>
    <w:rsid w:val="000A27A8"/>
    <w:rsid w:val="000B2356"/>
    <w:rsid w:val="000B448F"/>
    <w:rsid w:val="000B5DA0"/>
    <w:rsid w:val="000C5CB2"/>
    <w:rsid w:val="000C711B"/>
    <w:rsid w:val="000D2431"/>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47F9"/>
    <w:rsid w:val="001607D8"/>
    <w:rsid w:val="00161325"/>
    <w:rsid w:val="00163442"/>
    <w:rsid w:val="0016635B"/>
    <w:rsid w:val="00171AE2"/>
    <w:rsid w:val="0017626D"/>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15889"/>
    <w:rsid w:val="0021627D"/>
    <w:rsid w:val="002204DA"/>
    <w:rsid w:val="0022371A"/>
    <w:rsid w:val="00227F23"/>
    <w:rsid w:val="002303E4"/>
    <w:rsid w:val="0023396D"/>
    <w:rsid w:val="00237785"/>
    <w:rsid w:val="00242300"/>
    <w:rsid w:val="00245666"/>
    <w:rsid w:val="00247AA8"/>
    <w:rsid w:val="00251FB9"/>
    <w:rsid w:val="002520AD"/>
    <w:rsid w:val="00254250"/>
    <w:rsid w:val="00254367"/>
    <w:rsid w:val="0025660A"/>
    <w:rsid w:val="00257DF8"/>
    <w:rsid w:val="00257E4A"/>
    <w:rsid w:val="00260327"/>
    <w:rsid w:val="0026038D"/>
    <w:rsid w:val="00261CD6"/>
    <w:rsid w:val="0027175D"/>
    <w:rsid w:val="00272995"/>
    <w:rsid w:val="00285519"/>
    <w:rsid w:val="00291AC2"/>
    <w:rsid w:val="00293FF3"/>
    <w:rsid w:val="0029793F"/>
    <w:rsid w:val="002A128F"/>
    <w:rsid w:val="002A3FCB"/>
    <w:rsid w:val="002A595B"/>
    <w:rsid w:val="002A617C"/>
    <w:rsid w:val="002A71CF"/>
    <w:rsid w:val="002B3E9D"/>
    <w:rsid w:val="002B5231"/>
    <w:rsid w:val="002C2DAB"/>
    <w:rsid w:val="002C4B3E"/>
    <w:rsid w:val="002C5CDE"/>
    <w:rsid w:val="002C5E6C"/>
    <w:rsid w:val="002C6BE7"/>
    <w:rsid w:val="002C77F4"/>
    <w:rsid w:val="002D0869"/>
    <w:rsid w:val="002D1939"/>
    <w:rsid w:val="002D1AE1"/>
    <w:rsid w:val="002D78FE"/>
    <w:rsid w:val="002E2287"/>
    <w:rsid w:val="002E4993"/>
    <w:rsid w:val="002E5BAC"/>
    <w:rsid w:val="002E7635"/>
    <w:rsid w:val="002F265A"/>
    <w:rsid w:val="002F53B2"/>
    <w:rsid w:val="00303ED2"/>
    <w:rsid w:val="0030413F"/>
    <w:rsid w:val="00305EFE"/>
    <w:rsid w:val="00306242"/>
    <w:rsid w:val="00312C73"/>
    <w:rsid w:val="00313B4B"/>
    <w:rsid w:val="00313D85"/>
    <w:rsid w:val="0031476A"/>
    <w:rsid w:val="003153B2"/>
    <w:rsid w:val="00315CE3"/>
    <w:rsid w:val="0031629B"/>
    <w:rsid w:val="003251FE"/>
    <w:rsid w:val="003274DB"/>
    <w:rsid w:val="00327829"/>
    <w:rsid w:val="00327FBF"/>
    <w:rsid w:val="003325B9"/>
    <w:rsid w:val="00332A7B"/>
    <w:rsid w:val="003343E0"/>
    <w:rsid w:val="00335E40"/>
    <w:rsid w:val="00341F22"/>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551B"/>
    <w:rsid w:val="00396AF1"/>
    <w:rsid w:val="003A04A6"/>
    <w:rsid w:val="003A41A4"/>
    <w:rsid w:val="003A7759"/>
    <w:rsid w:val="003A7F6E"/>
    <w:rsid w:val="003B03EA"/>
    <w:rsid w:val="003B331B"/>
    <w:rsid w:val="003B46E4"/>
    <w:rsid w:val="003C29BD"/>
    <w:rsid w:val="003C7C34"/>
    <w:rsid w:val="003D0703"/>
    <w:rsid w:val="003D0F37"/>
    <w:rsid w:val="003D1E40"/>
    <w:rsid w:val="003D5150"/>
    <w:rsid w:val="003D52CD"/>
    <w:rsid w:val="003E4D18"/>
    <w:rsid w:val="003F09C7"/>
    <w:rsid w:val="003F1C3A"/>
    <w:rsid w:val="003F5CD5"/>
    <w:rsid w:val="00410F79"/>
    <w:rsid w:val="00416965"/>
    <w:rsid w:val="004213A1"/>
    <w:rsid w:val="004219CB"/>
    <w:rsid w:val="00423B08"/>
    <w:rsid w:val="00432C05"/>
    <w:rsid w:val="004408A5"/>
    <w:rsid w:val="00441393"/>
    <w:rsid w:val="00444FB6"/>
    <w:rsid w:val="004472E4"/>
    <w:rsid w:val="00447CF0"/>
    <w:rsid w:val="0045474A"/>
    <w:rsid w:val="004564DF"/>
    <w:rsid w:val="00456F10"/>
    <w:rsid w:val="00471C38"/>
    <w:rsid w:val="00473B5E"/>
    <w:rsid w:val="00473EF6"/>
    <w:rsid w:val="00474746"/>
    <w:rsid w:val="00474DCA"/>
    <w:rsid w:val="00475075"/>
    <w:rsid w:val="00477352"/>
    <w:rsid w:val="00477D62"/>
    <w:rsid w:val="00492A8D"/>
    <w:rsid w:val="004944C8"/>
    <w:rsid w:val="004A0EBF"/>
    <w:rsid w:val="004A29CA"/>
    <w:rsid w:val="004A4EC4"/>
    <w:rsid w:val="004B39E5"/>
    <w:rsid w:val="004B7D1A"/>
    <w:rsid w:val="004C0E4B"/>
    <w:rsid w:val="004C0E95"/>
    <w:rsid w:val="004C4B7B"/>
    <w:rsid w:val="004C5A98"/>
    <w:rsid w:val="004D658C"/>
    <w:rsid w:val="004D7BBA"/>
    <w:rsid w:val="004E0BBB"/>
    <w:rsid w:val="004E1D57"/>
    <w:rsid w:val="004E2F16"/>
    <w:rsid w:val="004E55BA"/>
    <w:rsid w:val="004F0A5D"/>
    <w:rsid w:val="004F6196"/>
    <w:rsid w:val="004F734F"/>
    <w:rsid w:val="00503044"/>
    <w:rsid w:val="00523666"/>
    <w:rsid w:val="005254DB"/>
    <w:rsid w:val="00525922"/>
    <w:rsid w:val="00526234"/>
    <w:rsid w:val="0053692E"/>
    <w:rsid w:val="005378A6"/>
    <w:rsid w:val="005470FC"/>
    <w:rsid w:val="00547837"/>
    <w:rsid w:val="00547EE7"/>
    <w:rsid w:val="005534F1"/>
    <w:rsid w:val="0055640E"/>
    <w:rsid w:val="00557434"/>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7ED8"/>
    <w:rsid w:val="005C025F"/>
    <w:rsid w:val="005C02E5"/>
    <w:rsid w:val="005C161A"/>
    <w:rsid w:val="005C1BCB"/>
    <w:rsid w:val="005C2312"/>
    <w:rsid w:val="005C413B"/>
    <w:rsid w:val="005C4735"/>
    <w:rsid w:val="005C5C63"/>
    <w:rsid w:val="005D03E9"/>
    <w:rsid w:val="005D304B"/>
    <w:rsid w:val="005D6718"/>
    <w:rsid w:val="005D6E5D"/>
    <w:rsid w:val="005E08EB"/>
    <w:rsid w:val="005E3989"/>
    <w:rsid w:val="005E3F1A"/>
    <w:rsid w:val="005E4659"/>
    <w:rsid w:val="005E657A"/>
    <w:rsid w:val="005F1386"/>
    <w:rsid w:val="005F17C2"/>
    <w:rsid w:val="005F44D2"/>
    <w:rsid w:val="005F4D93"/>
    <w:rsid w:val="005F78E8"/>
    <w:rsid w:val="0060144D"/>
    <w:rsid w:val="00606A70"/>
    <w:rsid w:val="00610661"/>
    <w:rsid w:val="006127AC"/>
    <w:rsid w:val="00614BA7"/>
    <w:rsid w:val="00622C99"/>
    <w:rsid w:val="006324C3"/>
    <w:rsid w:val="00634A78"/>
    <w:rsid w:val="006407DE"/>
    <w:rsid w:val="0064145B"/>
    <w:rsid w:val="00642025"/>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B5420"/>
    <w:rsid w:val="006B6BB1"/>
    <w:rsid w:val="006C1376"/>
    <w:rsid w:val="006C48F9"/>
    <w:rsid w:val="006E0E7D"/>
    <w:rsid w:val="006F1C14"/>
    <w:rsid w:val="006F392B"/>
    <w:rsid w:val="00703A6A"/>
    <w:rsid w:val="00711132"/>
    <w:rsid w:val="00721A16"/>
    <w:rsid w:val="00722236"/>
    <w:rsid w:val="0072301B"/>
    <w:rsid w:val="00725931"/>
    <w:rsid w:val="0072737A"/>
    <w:rsid w:val="00730542"/>
    <w:rsid w:val="00731DEE"/>
    <w:rsid w:val="00734BC6"/>
    <w:rsid w:val="0074105A"/>
    <w:rsid w:val="007416DB"/>
    <w:rsid w:val="00744E2B"/>
    <w:rsid w:val="00746273"/>
    <w:rsid w:val="00750574"/>
    <w:rsid w:val="007533B8"/>
    <w:rsid w:val="007541D3"/>
    <w:rsid w:val="007577D7"/>
    <w:rsid w:val="00757F00"/>
    <w:rsid w:val="00760779"/>
    <w:rsid w:val="00766BBF"/>
    <w:rsid w:val="00767281"/>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2107"/>
    <w:rsid w:val="007D5895"/>
    <w:rsid w:val="007D77AB"/>
    <w:rsid w:val="007E28D0"/>
    <w:rsid w:val="007E30DF"/>
    <w:rsid w:val="007E4421"/>
    <w:rsid w:val="007E533F"/>
    <w:rsid w:val="007E701A"/>
    <w:rsid w:val="007E7624"/>
    <w:rsid w:val="007F12E2"/>
    <w:rsid w:val="007F7544"/>
    <w:rsid w:val="00800995"/>
    <w:rsid w:val="008172F8"/>
    <w:rsid w:val="0082322E"/>
    <w:rsid w:val="00827506"/>
    <w:rsid w:val="00831F8E"/>
    <w:rsid w:val="008320B8"/>
    <w:rsid w:val="008326B2"/>
    <w:rsid w:val="008339CF"/>
    <w:rsid w:val="00833B86"/>
    <w:rsid w:val="00835EC4"/>
    <w:rsid w:val="00841B94"/>
    <w:rsid w:val="00846831"/>
    <w:rsid w:val="008501D1"/>
    <w:rsid w:val="0085110E"/>
    <w:rsid w:val="00855181"/>
    <w:rsid w:val="00856418"/>
    <w:rsid w:val="0086058D"/>
    <w:rsid w:val="008653EC"/>
    <w:rsid w:val="00865532"/>
    <w:rsid w:val="00865FF0"/>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E0B25"/>
    <w:rsid w:val="008E0F8D"/>
    <w:rsid w:val="008E1F69"/>
    <w:rsid w:val="008E4E8B"/>
    <w:rsid w:val="008E76B1"/>
    <w:rsid w:val="008F1099"/>
    <w:rsid w:val="008F38BB"/>
    <w:rsid w:val="008F436E"/>
    <w:rsid w:val="008F57D8"/>
    <w:rsid w:val="0090083F"/>
    <w:rsid w:val="00902834"/>
    <w:rsid w:val="009066B9"/>
    <w:rsid w:val="00914E26"/>
    <w:rsid w:val="0091590F"/>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1591"/>
    <w:rsid w:val="00971837"/>
    <w:rsid w:val="00974564"/>
    <w:rsid w:val="00974E99"/>
    <w:rsid w:val="0097583A"/>
    <w:rsid w:val="009759AF"/>
    <w:rsid w:val="009764FA"/>
    <w:rsid w:val="00980192"/>
    <w:rsid w:val="00980FC2"/>
    <w:rsid w:val="00982A22"/>
    <w:rsid w:val="0098508A"/>
    <w:rsid w:val="00986AD0"/>
    <w:rsid w:val="00987733"/>
    <w:rsid w:val="00992BF9"/>
    <w:rsid w:val="00994369"/>
    <w:rsid w:val="00994D97"/>
    <w:rsid w:val="009963C7"/>
    <w:rsid w:val="009A07B7"/>
    <w:rsid w:val="009A4AE8"/>
    <w:rsid w:val="009A604A"/>
    <w:rsid w:val="009A6D95"/>
    <w:rsid w:val="009B0173"/>
    <w:rsid w:val="009B08A8"/>
    <w:rsid w:val="009B1545"/>
    <w:rsid w:val="009B2D7D"/>
    <w:rsid w:val="009B5023"/>
    <w:rsid w:val="009B6181"/>
    <w:rsid w:val="009B6424"/>
    <w:rsid w:val="009B69F9"/>
    <w:rsid w:val="009B785E"/>
    <w:rsid w:val="009C26F8"/>
    <w:rsid w:val="009C57AF"/>
    <w:rsid w:val="009C5AE7"/>
    <w:rsid w:val="009C609E"/>
    <w:rsid w:val="009C65DC"/>
    <w:rsid w:val="009C6767"/>
    <w:rsid w:val="009C685A"/>
    <w:rsid w:val="009C6B82"/>
    <w:rsid w:val="009D0C72"/>
    <w:rsid w:val="009D26AB"/>
    <w:rsid w:val="009D3C3F"/>
    <w:rsid w:val="009E0D92"/>
    <w:rsid w:val="009E16EC"/>
    <w:rsid w:val="009E27F3"/>
    <w:rsid w:val="009E433C"/>
    <w:rsid w:val="009E4A4D"/>
    <w:rsid w:val="009E6578"/>
    <w:rsid w:val="009E7041"/>
    <w:rsid w:val="009F081F"/>
    <w:rsid w:val="009F1BC7"/>
    <w:rsid w:val="009F42AA"/>
    <w:rsid w:val="00A00434"/>
    <w:rsid w:val="00A03E31"/>
    <w:rsid w:val="00A05634"/>
    <w:rsid w:val="00A05E71"/>
    <w:rsid w:val="00A06A3D"/>
    <w:rsid w:val="00A10886"/>
    <w:rsid w:val="00A13E56"/>
    <w:rsid w:val="00A1594B"/>
    <w:rsid w:val="00A227BF"/>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6DC9"/>
    <w:rsid w:val="00AB76B7"/>
    <w:rsid w:val="00AC1A89"/>
    <w:rsid w:val="00AC33A2"/>
    <w:rsid w:val="00AD38F7"/>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1263"/>
    <w:rsid w:val="00B17253"/>
    <w:rsid w:val="00B22B07"/>
    <w:rsid w:val="00B239C0"/>
    <w:rsid w:val="00B2583D"/>
    <w:rsid w:val="00B265DD"/>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D0FD8"/>
    <w:rsid w:val="00BD1587"/>
    <w:rsid w:val="00BD50EE"/>
    <w:rsid w:val="00BD6A20"/>
    <w:rsid w:val="00BD7EE1"/>
    <w:rsid w:val="00BE2EE6"/>
    <w:rsid w:val="00BE5568"/>
    <w:rsid w:val="00BF1358"/>
    <w:rsid w:val="00BF3A70"/>
    <w:rsid w:val="00BF6C67"/>
    <w:rsid w:val="00C0106D"/>
    <w:rsid w:val="00C04A6F"/>
    <w:rsid w:val="00C056EE"/>
    <w:rsid w:val="00C05BC5"/>
    <w:rsid w:val="00C133BE"/>
    <w:rsid w:val="00C20B2A"/>
    <w:rsid w:val="00C222B4"/>
    <w:rsid w:val="00C2425F"/>
    <w:rsid w:val="00C262E4"/>
    <w:rsid w:val="00C308C5"/>
    <w:rsid w:val="00C33E20"/>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C35EF"/>
    <w:rsid w:val="00CC474B"/>
    <w:rsid w:val="00CC4D1B"/>
    <w:rsid w:val="00CC5048"/>
    <w:rsid w:val="00CC6246"/>
    <w:rsid w:val="00CD5FC7"/>
    <w:rsid w:val="00CE00E4"/>
    <w:rsid w:val="00CE2939"/>
    <w:rsid w:val="00CE5E46"/>
    <w:rsid w:val="00CF49CC"/>
    <w:rsid w:val="00CF4A4E"/>
    <w:rsid w:val="00D04F0B"/>
    <w:rsid w:val="00D1463A"/>
    <w:rsid w:val="00D177B2"/>
    <w:rsid w:val="00D20732"/>
    <w:rsid w:val="00D31B16"/>
    <w:rsid w:val="00D32DDF"/>
    <w:rsid w:val="00D36B2C"/>
    <w:rsid w:val="00D3700C"/>
    <w:rsid w:val="00D551FF"/>
    <w:rsid w:val="00D632F1"/>
    <w:rsid w:val="00D638E0"/>
    <w:rsid w:val="00D64017"/>
    <w:rsid w:val="00D653B1"/>
    <w:rsid w:val="00D72620"/>
    <w:rsid w:val="00D72943"/>
    <w:rsid w:val="00D74AE1"/>
    <w:rsid w:val="00D75D42"/>
    <w:rsid w:val="00D765EA"/>
    <w:rsid w:val="00D80B20"/>
    <w:rsid w:val="00D84CE3"/>
    <w:rsid w:val="00D865A8"/>
    <w:rsid w:val="00D9012A"/>
    <w:rsid w:val="00D92C2D"/>
    <w:rsid w:val="00D9361E"/>
    <w:rsid w:val="00DA17CD"/>
    <w:rsid w:val="00DA764C"/>
    <w:rsid w:val="00DB25B3"/>
    <w:rsid w:val="00DB3BF1"/>
    <w:rsid w:val="00DC2547"/>
    <w:rsid w:val="00DC2FF3"/>
    <w:rsid w:val="00DD5624"/>
    <w:rsid w:val="00DD5D09"/>
    <w:rsid w:val="00DD72D8"/>
    <w:rsid w:val="00DD72FB"/>
    <w:rsid w:val="00DE0893"/>
    <w:rsid w:val="00DE2814"/>
    <w:rsid w:val="00DE4AEA"/>
    <w:rsid w:val="00DE6796"/>
    <w:rsid w:val="00DF61BF"/>
    <w:rsid w:val="00E00CEB"/>
    <w:rsid w:val="00E0120D"/>
    <w:rsid w:val="00E01272"/>
    <w:rsid w:val="00E03067"/>
    <w:rsid w:val="00E03846"/>
    <w:rsid w:val="00E14B03"/>
    <w:rsid w:val="00E15FBE"/>
    <w:rsid w:val="00E16EB4"/>
    <w:rsid w:val="00E20A7D"/>
    <w:rsid w:val="00E2170F"/>
    <w:rsid w:val="00E21A27"/>
    <w:rsid w:val="00E27A2F"/>
    <w:rsid w:val="00E327D8"/>
    <w:rsid w:val="00E3652C"/>
    <w:rsid w:val="00E376EE"/>
    <w:rsid w:val="00E4021C"/>
    <w:rsid w:val="00E42A94"/>
    <w:rsid w:val="00E458BF"/>
    <w:rsid w:val="00E46AF0"/>
    <w:rsid w:val="00E54BFB"/>
    <w:rsid w:val="00E54CD7"/>
    <w:rsid w:val="00E628EE"/>
    <w:rsid w:val="00E64D4F"/>
    <w:rsid w:val="00E67F6D"/>
    <w:rsid w:val="00E706E7"/>
    <w:rsid w:val="00E743D8"/>
    <w:rsid w:val="00E84229"/>
    <w:rsid w:val="00E84965"/>
    <w:rsid w:val="00E84C34"/>
    <w:rsid w:val="00E86C8E"/>
    <w:rsid w:val="00E86CB8"/>
    <w:rsid w:val="00E90E4E"/>
    <w:rsid w:val="00E9391E"/>
    <w:rsid w:val="00EA1052"/>
    <w:rsid w:val="00EA218F"/>
    <w:rsid w:val="00EA2D92"/>
    <w:rsid w:val="00EA4F29"/>
    <w:rsid w:val="00EA5B27"/>
    <w:rsid w:val="00EA5F83"/>
    <w:rsid w:val="00EA6F9D"/>
    <w:rsid w:val="00EB0691"/>
    <w:rsid w:val="00EB6F3C"/>
    <w:rsid w:val="00EC1E2C"/>
    <w:rsid w:val="00EC2B9A"/>
    <w:rsid w:val="00EC3723"/>
    <w:rsid w:val="00EC494B"/>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2416"/>
    <w:rsid w:val="00F43832"/>
    <w:rsid w:val="00F47E01"/>
    <w:rsid w:val="00F5053C"/>
    <w:rsid w:val="00F527AC"/>
    <w:rsid w:val="00F5503F"/>
    <w:rsid w:val="00F55635"/>
    <w:rsid w:val="00F61D83"/>
    <w:rsid w:val="00F640DB"/>
    <w:rsid w:val="00F64665"/>
    <w:rsid w:val="00F65DD1"/>
    <w:rsid w:val="00F707B3"/>
    <w:rsid w:val="00F70E3E"/>
    <w:rsid w:val="00F71135"/>
    <w:rsid w:val="00F721C1"/>
    <w:rsid w:val="00F74309"/>
    <w:rsid w:val="00F76275"/>
    <w:rsid w:val="00F81A49"/>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diagramQuickStyle" Target="diagrams/quickStyle1.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diagramLayout" Target="diagrams/layout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diagramLayout" Target="diagrams/layout1.xm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diagramData" Target="diagrams/data2.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microsoft.com/office/2007/relationships/diagramDrawing" Target="diagrams/drawing1.xml"/><Relationship Id="rId28" Type="http://schemas.microsoft.com/office/2007/relationships/diagramDrawing" Target="diagrams/drawing2.xml"/><Relationship Id="rId10" Type="http://schemas.openxmlformats.org/officeDocument/2006/relationships/footer" Target="footer1.xml"/><Relationship Id="rId19" Type="http://schemas.openxmlformats.org/officeDocument/2006/relationships/diagramData" Target="diagrams/data1.xml"/><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header" Target="header6.xml"/><Relationship Id="rId35" Type="http://schemas.microsoft.com/office/2011/relationships/commentsExtended" Target="commentsExtended.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Incident assessed by SQUART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da-DK"/>
        </a:p>
      </dgm:t>
    </dgm:pt>
    <dgm:pt modelId="{3C18124B-CCC4-4669-91CF-E7BFB073065C}" type="pres">
      <dgm:prSet presAssocID="{67E40DED-EB25-4DBC-B98E-05C0D381E8A3}" presName="sibTrans" presStyleLbl="sibTrans2D1" presStyleIdx="0" presStyleCnt="2"/>
      <dgm:spPr/>
      <dgm:t>
        <a:bodyPr/>
        <a:lstStyle/>
        <a:p>
          <a:endParaRPr lang="da-DK"/>
        </a:p>
      </dgm:t>
    </dgm:pt>
    <dgm:pt modelId="{9B7FE6B8-1F40-40DC-89B1-9E81CDDA2F50}" type="pres">
      <dgm:prSet presAssocID="{67E40DED-EB25-4DBC-B98E-05C0D381E8A3}" presName="connectorText" presStyleLbl="sibTrans2D1" presStyleIdx="0" presStyleCnt="2"/>
      <dgm:spPr/>
      <dgm:t>
        <a:bodyPr/>
        <a:lstStyle/>
        <a:p>
          <a:endParaRPr lang="da-DK"/>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da-DK"/>
        </a:p>
      </dgm:t>
    </dgm:pt>
    <dgm:pt modelId="{C66CECBA-063A-4292-877A-A186C81E95E3}" type="pres">
      <dgm:prSet presAssocID="{04E689C0-B0CA-4B17-A758-71EF954B1240}" presName="sibTrans" presStyleLbl="sibTrans2D1" presStyleIdx="1" presStyleCnt="2"/>
      <dgm:spPr/>
      <dgm:t>
        <a:bodyPr/>
        <a:lstStyle/>
        <a:p>
          <a:endParaRPr lang="da-DK"/>
        </a:p>
      </dgm:t>
    </dgm:pt>
    <dgm:pt modelId="{ADC47F58-A680-4E60-8A66-3431F6B3F512}" type="pres">
      <dgm:prSet presAssocID="{04E689C0-B0CA-4B17-A758-71EF954B1240}" presName="connectorText" presStyleLbl="sibTrans2D1" presStyleIdx="1" presStyleCnt="2"/>
      <dgm:spPr/>
      <dgm:t>
        <a:bodyPr/>
        <a:lstStyle/>
        <a:p>
          <a:endParaRPr lang="da-DK"/>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da-DK"/>
        </a:p>
      </dgm:t>
    </dgm:pt>
  </dgm:ptLst>
  <dgm:cxnLst>
    <dgm:cxn modelId="{A98BCB01-75C3-4716-AFAA-9098DA080F88}" srcId="{5905585A-0915-41C8-B167-9F507B35A56A}" destId="{06D2F83B-B74A-4E89-ACC6-99E7E35179DE}" srcOrd="2" destOrd="0" parTransId="{1242429E-3498-4544-821A-8997AA802266}" sibTransId="{74033C0C-1693-483A-8068-658081111A1D}"/>
    <dgm:cxn modelId="{0FE49EAC-629E-4E14-AAFA-D458E15CF7F1}" type="presOf" srcId="{5905585A-0915-41C8-B167-9F507B35A56A}" destId="{4E7391A2-0BDE-4664-A9B1-C505136A9160}" srcOrd="0" destOrd="0" presId="urn:microsoft.com/office/officeart/2005/8/layout/process1"/>
    <dgm:cxn modelId="{21AAA735-82F3-489A-AF1E-7CD29AF5D2AA}" type="presOf" srcId="{04E689C0-B0CA-4B17-A758-71EF954B1240}" destId="{C66CECBA-063A-4292-877A-A186C81E95E3}" srcOrd="0" destOrd="0" presId="urn:microsoft.com/office/officeart/2005/8/layout/process1"/>
    <dgm:cxn modelId="{A7279BA6-4D9E-40E4-AFA8-1663AC023886}" type="presOf" srcId="{B5493B9F-6896-476B-8DD2-05D83E522D13}" destId="{98C9899D-D1BF-4527-971E-457D0857D055}" srcOrd="0" destOrd="0" presId="urn:microsoft.com/office/officeart/2005/8/layout/process1"/>
    <dgm:cxn modelId="{F951E3C8-7FE4-4713-A166-44A520DA251B}"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46C51DF2-CF2A-4EFD-8A6F-9645104C9860}" type="presOf" srcId="{06D2F83B-B74A-4E89-ACC6-99E7E35179DE}" destId="{80CEC117-05F4-46E2-AC44-0ECA05AB53E6}" srcOrd="0" destOrd="0" presId="urn:microsoft.com/office/officeart/2005/8/layout/process1"/>
    <dgm:cxn modelId="{90E758DC-2769-4168-94FE-F25859C2BB43}" srcId="{5905585A-0915-41C8-B167-9F507B35A56A}" destId="{B5493B9F-6896-476B-8DD2-05D83E522D13}" srcOrd="0" destOrd="0" parTransId="{C202E2E8-4396-475F-9D0E-07385E842456}" sibTransId="{67E40DED-EB25-4DBC-B98E-05C0D381E8A3}"/>
    <dgm:cxn modelId="{459FFDCB-7DA6-4DEB-AAF8-E9A56CAAF49C}" type="presOf" srcId="{67E40DED-EB25-4DBC-B98E-05C0D381E8A3}" destId="{3C18124B-CCC4-4669-91CF-E7BFB073065C}" srcOrd="0" destOrd="0" presId="urn:microsoft.com/office/officeart/2005/8/layout/process1"/>
    <dgm:cxn modelId="{AF0D0D7B-2DE4-4A00-B56E-14AEC73EA159}" type="presOf" srcId="{04E689C0-B0CA-4B17-A758-71EF954B1240}" destId="{ADC47F58-A680-4E60-8A66-3431F6B3F512}" srcOrd="1" destOrd="0" presId="urn:microsoft.com/office/officeart/2005/8/layout/process1"/>
    <dgm:cxn modelId="{D031C791-D2C4-4FA8-9FE5-0FB77A3764A3}" type="presOf" srcId="{67E40DED-EB25-4DBC-B98E-05C0D381E8A3}" destId="{9B7FE6B8-1F40-40DC-89B1-9E81CDDA2F50}" srcOrd="1" destOrd="0" presId="urn:microsoft.com/office/officeart/2005/8/layout/process1"/>
    <dgm:cxn modelId="{917D36B9-3951-4F9D-B168-103C5C5EBA5F}" type="presParOf" srcId="{4E7391A2-0BDE-4664-A9B1-C505136A9160}" destId="{98C9899D-D1BF-4527-971E-457D0857D055}" srcOrd="0" destOrd="0" presId="urn:microsoft.com/office/officeart/2005/8/layout/process1"/>
    <dgm:cxn modelId="{D28767C2-B72A-421A-999A-A46F350E909B}" type="presParOf" srcId="{4E7391A2-0BDE-4664-A9B1-C505136A9160}" destId="{3C18124B-CCC4-4669-91CF-E7BFB073065C}" srcOrd="1" destOrd="0" presId="urn:microsoft.com/office/officeart/2005/8/layout/process1"/>
    <dgm:cxn modelId="{8A83F08D-C47B-4E02-90A9-FFC01ABCEDAA}" type="presParOf" srcId="{3C18124B-CCC4-4669-91CF-E7BFB073065C}" destId="{9B7FE6B8-1F40-40DC-89B1-9E81CDDA2F50}" srcOrd="0" destOrd="0" presId="urn:microsoft.com/office/officeart/2005/8/layout/process1"/>
    <dgm:cxn modelId="{9FD4C59B-687C-49A0-AEFA-79D23B16AA8A}" type="presParOf" srcId="{4E7391A2-0BDE-4664-A9B1-C505136A9160}" destId="{CA7E7334-7465-4077-A363-26C5BB8E9515}" srcOrd="2" destOrd="0" presId="urn:microsoft.com/office/officeart/2005/8/layout/process1"/>
    <dgm:cxn modelId="{4E3FADD3-199E-48BC-B5BD-810F69632601}" type="presParOf" srcId="{4E7391A2-0BDE-4664-A9B1-C505136A9160}" destId="{C66CECBA-063A-4292-877A-A186C81E95E3}" srcOrd="3" destOrd="0" presId="urn:microsoft.com/office/officeart/2005/8/layout/process1"/>
    <dgm:cxn modelId="{48155CBE-5E30-483C-8192-411F8448A024}" type="presParOf" srcId="{C66CECBA-063A-4292-877A-A186C81E95E3}" destId="{ADC47F58-A680-4E60-8A66-3431F6B3F512}" srcOrd="0" destOrd="0" presId="urn:microsoft.com/office/officeart/2005/8/layout/process1"/>
    <dgm:cxn modelId="{B4414C75-84F9-4329-9B4E-A942A06F454E}"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F678D7A-512E-4A6A-B02D-94FC5E1BB256}">
      <dgm:prSet phldrT="[Text]"/>
      <dgm:spPr/>
      <dgm:t>
        <a:bodyPr/>
        <a:lstStyle/>
        <a:p>
          <a:r>
            <a:rPr lang="en-GB"/>
            <a:t>Work in stakeholder groups to identify and prioritise hazards</a:t>
          </a:r>
        </a:p>
      </dgm:t>
    </dgm:pt>
    <dgm:pt modelId="{75FA84FB-2710-4F7B-AD8D-639CC17EC6C1}" type="parTrans" cxnId="{FAE64C4F-2DA2-4144-BEA3-6A2F0518F6C3}">
      <dgm:prSet/>
      <dgm:spPr/>
      <dgm:t>
        <a:bodyPr/>
        <a:lstStyle/>
        <a:p>
          <a:endParaRPr lang="en-GB"/>
        </a:p>
      </dgm:t>
    </dgm:pt>
    <dgm:pt modelId="{CDF5B426-AC65-44CA-A47B-68DC485DD83E}" type="sibTrans" cxnId="{FAE64C4F-2DA2-4144-BEA3-6A2F0518F6C3}">
      <dgm:prSet/>
      <dgm:spPr/>
      <dgm:t>
        <a:bodyPr/>
        <a:lstStyle/>
        <a:p>
          <a:endParaRPr lang="en-GB"/>
        </a:p>
      </dgm:t>
    </dgm:pt>
    <dgm:pt modelId="{329C25B7-C72A-4BBA-A001-C1B1B2587EC4}">
      <dgm:prSet phldrT="[Text]"/>
      <dgm:spPr/>
      <dgm:t>
        <a:bodyPr/>
        <a:lstStyle/>
        <a:p>
          <a:r>
            <a:rPr lang="en-GB"/>
            <a:t>2</a:t>
          </a:r>
        </a:p>
      </dgm:t>
    </dgm:pt>
    <dgm:pt modelId="{03AC8623-4589-48B9-A943-C6281FFE7783}" type="parTrans" cxnId="{9C1460C8-7CCC-450F-ADA3-343ADD89B812}">
      <dgm:prSet/>
      <dgm:spPr/>
      <dgm:t>
        <a:bodyPr/>
        <a:lstStyle/>
        <a:p>
          <a:endParaRPr lang="en-GB"/>
        </a:p>
      </dgm:t>
    </dgm:pt>
    <dgm:pt modelId="{E92BB13B-1633-40B1-920A-3D452D5FBBFA}" type="sibTrans" cxnId="{9C1460C8-7CCC-450F-ADA3-343ADD89B812}">
      <dgm:prSet/>
      <dgm:spPr/>
      <dgm:t>
        <a:bodyPr/>
        <a:lstStyle/>
        <a:p>
          <a:endParaRPr lang="en-GB"/>
        </a:p>
      </dgm:t>
    </dgm:pt>
    <dgm:pt modelId="{60BC2BA2-47A9-49FC-9F0A-865A813A7442}">
      <dgm:prSet phldrT="[Text]"/>
      <dgm:spPr/>
      <dgm:t>
        <a:bodyPr/>
        <a:lstStyle/>
        <a:p>
          <a:r>
            <a:rPr lang="en-US" dirty="0" smtClean="0"/>
            <a:t>Assess the probability and impact of each risk</a:t>
          </a:r>
          <a:endParaRPr lang="en-GB"/>
        </a:p>
      </dgm:t>
    </dgm:pt>
    <dgm:pt modelId="{19FD38BF-39D2-473E-B0E1-5BC91E2684DD}" type="parTrans" cxnId="{8F57AC99-9AF6-44A9-A365-D6E542E55AA4}">
      <dgm:prSet/>
      <dgm:spPr/>
      <dgm:t>
        <a:bodyPr/>
        <a:lstStyle/>
        <a:p>
          <a:endParaRPr lang="en-GB"/>
        </a:p>
      </dgm:t>
    </dgm:pt>
    <dgm:pt modelId="{6C40B0B6-1C68-4AC8-8033-0FB2016AC941}" type="sibTrans" cxnId="{8F57AC99-9AF6-44A9-A365-D6E542E55AA4}">
      <dgm:prSet/>
      <dgm:spPr/>
      <dgm:t>
        <a:bodyPr/>
        <a:lstStyle/>
        <a:p>
          <a:endParaRPr lang="en-GB"/>
        </a:p>
      </dgm:t>
    </dgm:pt>
    <dgm:pt modelId="{407F66B3-92F4-4000-9E51-8770F2FEBFD2}">
      <dgm:prSet phldrT="[Text]"/>
      <dgm:spPr/>
      <dgm:t>
        <a:bodyPr/>
        <a:lstStyle/>
        <a:p>
          <a:r>
            <a:rPr lang="en-GB"/>
            <a:t>3</a:t>
          </a:r>
        </a:p>
      </dgm:t>
    </dgm:pt>
    <dgm:pt modelId="{53A2E4C7-88D1-4447-A48C-70D01159C98A}" type="parTrans" cxnId="{E290AEE4-FF3C-4450-B72C-643EEA6E8D2E}">
      <dgm:prSet/>
      <dgm:spPr/>
      <dgm:t>
        <a:bodyPr/>
        <a:lstStyle/>
        <a:p>
          <a:endParaRPr lang="en-GB"/>
        </a:p>
      </dgm:t>
    </dgm:pt>
    <dgm:pt modelId="{27F27CA7-19B6-4357-99AB-B2694129A976}" type="sibTrans" cxnId="{E290AEE4-FF3C-4450-B72C-643EEA6E8D2E}">
      <dgm:prSet/>
      <dgm:spPr/>
      <dgm:t>
        <a:bodyPr/>
        <a:lstStyle/>
        <a:p>
          <a:endParaRPr lang="en-GB"/>
        </a:p>
      </dgm:t>
    </dgm:pt>
    <dgm:pt modelId="{200B3F82-D5DE-488B-B183-9DC5C84AEB94}">
      <dgm:prSet phldrT="[Text]"/>
      <dgm:spPr/>
      <dgm:t>
        <a:bodyPr/>
        <a:lstStyle/>
        <a:p>
          <a:r>
            <a:rPr lang="en-US" dirty="0" smtClean="0"/>
            <a:t>Agree possible risk control options</a:t>
          </a:r>
          <a:endParaRPr lang="en-GB"/>
        </a:p>
      </dgm:t>
    </dgm:pt>
    <dgm:pt modelId="{D3A57CB0-88F7-4A0E-8ADA-0B70754C3C58}" type="parTrans" cxnId="{5E375AE4-3684-4B5C-92A7-69E06BDE4ED3}">
      <dgm:prSet/>
      <dgm:spPr/>
      <dgm:t>
        <a:bodyPr/>
        <a:lstStyle/>
        <a:p>
          <a:endParaRPr lang="en-GB"/>
        </a:p>
      </dgm:t>
    </dgm:pt>
    <dgm:pt modelId="{342B1CC8-03AF-4516-9339-E049DC8329B5}" type="sibTrans" cxnId="{5E375AE4-3684-4B5C-92A7-69E06BDE4ED3}">
      <dgm:prSet/>
      <dgm:spPr/>
      <dgm:t>
        <a:bodyPr/>
        <a:lstStyle/>
        <a:p>
          <a:endParaRPr lang="en-GB"/>
        </a:p>
      </dgm:t>
    </dgm:pt>
    <dgm:pt modelId="{1A38E57D-BB0B-46A8-9125-71C1A4280144}">
      <dgm:prSet/>
      <dgm:spPr/>
      <dgm:t>
        <a:bodyPr/>
        <a:lstStyle/>
        <a:p>
          <a:r>
            <a:rPr lang="en-GB"/>
            <a:t>4</a:t>
          </a:r>
        </a:p>
      </dgm:t>
    </dgm:pt>
    <dgm:pt modelId="{F27D5E33-EB28-4845-8A00-146721E120AA}" type="parTrans" cxnId="{E42AC615-D03C-4DE8-8DB7-54071E5FCF80}">
      <dgm:prSet/>
      <dgm:spPr/>
      <dgm:t>
        <a:bodyPr/>
        <a:lstStyle/>
        <a:p>
          <a:endParaRPr lang="en-GB"/>
        </a:p>
      </dgm:t>
    </dgm:pt>
    <dgm:pt modelId="{D4088364-0E90-4880-9EF7-DA78BB11ED62}" type="sibTrans" cxnId="{E42AC615-D03C-4DE8-8DB7-54071E5FCF80}">
      <dgm:prSet/>
      <dgm:spPr/>
      <dgm:t>
        <a:bodyPr/>
        <a:lstStyle/>
        <a:p>
          <a:endParaRPr lang="en-GB"/>
        </a:p>
      </dgm:t>
    </dgm:pt>
    <dgm:pt modelId="{1CE70B3F-764E-405D-BEED-8C7985B6129E}">
      <dgm:prSet/>
      <dgm:spPr/>
      <dgm:t>
        <a:bodyPr/>
        <a:lstStyle/>
        <a:p>
          <a:r>
            <a:rPr lang="en-GB"/>
            <a:t>5</a:t>
          </a:r>
        </a:p>
      </dgm:t>
    </dgm:pt>
    <dgm:pt modelId="{0B0DE9DE-B142-4602-B0AD-05ECB20C3AB2}" type="parTrans" cxnId="{E8E4A518-312B-46AB-82A8-E24861E0026A}">
      <dgm:prSet/>
      <dgm:spPr/>
      <dgm:t>
        <a:bodyPr/>
        <a:lstStyle/>
        <a:p>
          <a:endParaRPr lang="en-GB"/>
        </a:p>
      </dgm:t>
    </dgm:pt>
    <dgm:pt modelId="{D5C6B494-E5E9-4FBC-9120-05815D6BBFEA}" type="sibTrans" cxnId="{E8E4A518-312B-46AB-82A8-E24861E0026A}">
      <dgm:prSet/>
      <dgm:spPr/>
      <dgm:t>
        <a:bodyPr/>
        <a:lstStyle/>
        <a:p>
          <a:endParaRPr lang="en-GB"/>
        </a:p>
      </dgm:t>
    </dgm:pt>
    <dgm:pt modelId="{5D499354-E0B6-4E4D-BB22-375D31A0C311}">
      <dgm:prSet/>
      <dgm:spPr/>
      <dgm:t>
        <a:bodyPr/>
        <a:lstStyle/>
        <a:p>
          <a:r>
            <a:rPr lang="en-US" dirty="0" smtClean="0"/>
            <a:t>Make decisions based on stakeholder feedback and "ALARP" options</a:t>
          </a:r>
          <a:endParaRPr lang="en-GB"/>
        </a:p>
      </dgm:t>
    </dgm:pt>
    <dgm:pt modelId="{038F3487-19FA-4EC0-8553-145B625BC926}" type="parTrans" cxnId="{B160D5B2-48E4-45E1-B399-D9141B88E98C}">
      <dgm:prSet/>
      <dgm:spPr/>
      <dgm:t>
        <a:bodyPr/>
        <a:lstStyle/>
        <a:p>
          <a:endParaRPr lang="en-GB"/>
        </a:p>
      </dgm:t>
    </dgm:pt>
    <dgm:pt modelId="{D449F14F-87DE-41A9-AEAA-13839B9FDBC7}" type="sibTrans" cxnId="{B160D5B2-48E4-45E1-B399-D9141B88E98C}">
      <dgm:prSet/>
      <dgm:spPr/>
      <dgm:t>
        <a:bodyPr/>
        <a:lstStyle/>
        <a:p>
          <a:endParaRPr lang="en-GB"/>
        </a:p>
      </dgm:t>
    </dgm:pt>
    <dgm:pt modelId="{80E1A537-A5A9-4AC4-8637-0C380AD29201}">
      <dgm:prSet/>
      <dgm:spPr/>
      <dgm:t>
        <a:bodyPr/>
        <a:lstStyle/>
        <a:p>
          <a:r>
            <a:rPr lang="en-US" dirty="0" smtClean="0"/>
            <a:t>Take action to implement decisions</a:t>
          </a:r>
          <a:endParaRPr lang="en-GB"/>
        </a:p>
      </dgm:t>
    </dgm:pt>
    <dgm:pt modelId="{DFAB92F3-38A3-4BEE-90F3-52F6E0E28E37}" type="parTrans" cxnId="{297F18F1-CC00-4EDE-9091-7BBB598ACB14}">
      <dgm:prSet/>
      <dgm:spPr/>
      <dgm:t>
        <a:bodyPr/>
        <a:lstStyle/>
        <a:p>
          <a:endParaRPr lang="en-GB"/>
        </a:p>
      </dgm:t>
    </dgm:pt>
    <dgm:pt modelId="{C1B43FFB-2E48-43F6-887E-178244AD138D}" type="sibTrans" cxnId="{297F18F1-CC00-4EDE-9091-7BBB598ACB14}">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en-GB"/>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5">
        <dgm:presLayoutVars>
          <dgm:chMax val="1"/>
          <dgm:bulletEnabled val="1"/>
        </dgm:presLayoutVars>
      </dgm:prSet>
      <dgm:spPr/>
      <dgm:t>
        <a:bodyPr/>
        <a:lstStyle/>
        <a:p>
          <a:endParaRPr lang="en-GB"/>
        </a:p>
      </dgm:t>
    </dgm:pt>
    <dgm:pt modelId="{758F573B-18A0-4332-A1C5-CA480A2CA4D8}" type="pres">
      <dgm:prSet presAssocID="{9798BAA7-0E46-4FEE-9363-29D9DDC47CFD}" presName="descendantText" presStyleLbl="alignAcc1" presStyleIdx="0" presStyleCnt="5">
        <dgm:presLayoutVars>
          <dgm:bulletEnabled val="1"/>
        </dgm:presLayoutVars>
      </dgm:prSet>
      <dgm:spPr/>
      <dgm:t>
        <a:bodyPr/>
        <a:lstStyle/>
        <a:p>
          <a:endParaRPr lang="en-GB"/>
        </a:p>
      </dgm:t>
    </dgm:pt>
    <dgm:pt modelId="{62F04A85-58BF-4DDD-971C-415383EF4D3B}" type="pres">
      <dgm:prSet presAssocID="{802053DB-56E5-43C0-B728-739F4FD38E13}" presName="sp" presStyleCnt="0"/>
      <dgm:spPr/>
    </dgm:pt>
    <dgm:pt modelId="{A5AF9684-3A21-4010-B63D-E90CEE128006}" type="pres">
      <dgm:prSet presAssocID="{329C25B7-C72A-4BBA-A001-C1B1B2587EC4}" presName="composite" presStyleCnt="0"/>
      <dgm:spPr/>
    </dgm:pt>
    <dgm:pt modelId="{0348DF3D-33B2-45E2-9091-680225660D6F}" type="pres">
      <dgm:prSet presAssocID="{329C25B7-C72A-4BBA-A001-C1B1B2587EC4}" presName="parentText" presStyleLbl="alignNode1" presStyleIdx="1" presStyleCnt="5">
        <dgm:presLayoutVars>
          <dgm:chMax val="1"/>
          <dgm:bulletEnabled val="1"/>
        </dgm:presLayoutVars>
      </dgm:prSet>
      <dgm:spPr/>
      <dgm:t>
        <a:bodyPr/>
        <a:lstStyle/>
        <a:p>
          <a:endParaRPr lang="en-GB"/>
        </a:p>
      </dgm:t>
    </dgm:pt>
    <dgm:pt modelId="{DEA7F80C-3A58-4AE7-8E3E-905E348E2414}" type="pres">
      <dgm:prSet presAssocID="{329C25B7-C72A-4BBA-A001-C1B1B2587EC4}" presName="descendantText" presStyleLbl="alignAcc1" presStyleIdx="1" presStyleCnt="5">
        <dgm:presLayoutVars>
          <dgm:bulletEnabled val="1"/>
        </dgm:presLayoutVars>
      </dgm:prSet>
      <dgm:spPr/>
      <dgm:t>
        <a:bodyPr/>
        <a:lstStyle/>
        <a:p>
          <a:endParaRPr lang="en-GB"/>
        </a:p>
      </dgm:t>
    </dgm:pt>
    <dgm:pt modelId="{E9B8BE6F-8445-4E5C-A438-56A11807AC27}" type="pres">
      <dgm:prSet presAssocID="{E92BB13B-1633-40B1-920A-3D452D5FBBFA}" presName="sp" presStyleCnt="0"/>
      <dgm:spPr/>
    </dgm:pt>
    <dgm:pt modelId="{BDB44674-C1B4-4447-AB20-995913D41AA5}" type="pres">
      <dgm:prSet presAssocID="{407F66B3-92F4-4000-9E51-8770F2FEBFD2}" presName="composite" presStyleCnt="0"/>
      <dgm:spPr/>
    </dgm:pt>
    <dgm:pt modelId="{9143DC8E-59EA-455C-9DDD-1E3BE4C3C835}" type="pres">
      <dgm:prSet presAssocID="{407F66B3-92F4-4000-9E51-8770F2FEBFD2}" presName="parentText" presStyleLbl="alignNode1" presStyleIdx="2" presStyleCnt="5">
        <dgm:presLayoutVars>
          <dgm:chMax val="1"/>
          <dgm:bulletEnabled val="1"/>
        </dgm:presLayoutVars>
      </dgm:prSet>
      <dgm:spPr/>
      <dgm:t>
        <a:bodyPr/>
        <a:lstStyle/>
        <a:p>
          <a:endParaRPr lang="en-GB"/>
        </a:p>
      </dgm:t>
    </dgm:pt>
    <dgm:pt modelId="{FB592EAE-02FF-4B0B-A101-5AC8D5EC5D6A}" type="pres">
      <dgm:prSet presAssocID="{407F66B3-92F4-4000-9E51-8770F2FEBFD2}" presName="descendantText" presStyleLbl="alignAcc1" presStyleIdx="2" presStyleCnt="5">
        <dgm:presLayoutVars>
          <dgm:bulletEnabled val="1"/>
        </dgm:presLayoutVars>
      </dgm:prSet>
      <dgm:spPr/>
      <dgm:t>
        <a:bodyPr/>
        <a:lstStyle/>
        <a:p>
          <a:endParaRPr lang="en-GB"/>
        </a:p>
      </dgm:t>
    </dgm:pt>
    <dgm:pt modelId="{A0560903-3839-46ED-A089-1C933D8D7458}" type="pres">
      <dgm:prSet presAssocID="{27F27CA7-19B6-4357-99AB-B2694129A976}" presName="sp" presStyleCnt="0"/>
      <dgm:spPr/>
    </dgm:pt>
    <dgm:pt modelId="{0A542F3D-3227-4738-BD31-AD62DEE2D32E}" type="pres">
      <dgm:prSet presAssocID="{1A38E57D-BB0B-46A8-9125-71C1A4280144}" presName="composite" presStyleCnt="0"/>
      <dgm:spPr/>
    </dgm:pt>
    <dgm:pt modelId="{DF54E96E-4A19-4666-9C23-346C98A874DD}" type="pres">
      <dgm:prSet presAssocID="{1A38E57D-BB0B-46A8-9125-71C1A4280144}" presName="parentText" presStyleLbl="alignNode1" presStyleIdx="3" presStyleCnt="5">
        <dgm:presLayoutVars>
          <dgm:chMax val="1"/>
          <dgm:bulletEnabled val="1"/>
        </dgm:presLayoutVars>
      </dgm:prSet>
      <dgm:spPr/>
      <dgm:t>
        <a:bodyPr/>
        <a:lstStyle/>
        <a:p>
          <a:endParaRPr lang="en-GB"/>
        </a:p>
      </dgm:t>
    </dgm:pt>
    <dgm:pt modelId="{7FC7A32E-9F70-440A-BD1F-0C8F0A487309}" type="pres">
      <dgm:prSet presAssocID="{1A38E57D-BB0B-46A8-9125-71C1A4280144}" presName="descendantText" presStyleLbl="alignAcc1" presStyleIdx="3" presStyleCnt="5" custScaleX="100310" custScaleY="86096" custLinFactNeighborX="3799" custLinFactNeighborY="13626">
        <dgm:presLayoutVars>
          <dgm:bulletEnabled val="1"/>
        </dgm:presLayoutVars>
      </dgm:prSet>
      <dgm:spPr/>
      <dgm:t>
        <a:bodyPr/>
        <a:lstStyle/>
        <a:p>
          <a:endParaRPr lang="en-GB"/>
        </a:p>
      </dgm:t>
    </dgm:pt>
    <dgm:pt modelId="{72E9D998-5BAC-4BDF-AD17-193D3F885F2F}" type="pres">
      <dgm:prSet presAssocID="{D4088364-0E90-4880-9EF7-DA78BB11ED62}" presName="sp" presStyleCnt="0"/>
      <dgm:spPr/>
    </dgm:pt>
    <dgm:pt modelId="{8B92B0D1-65E3-4B46-825B-5AF06D4EF502}" type="pres">
      <dgm:prSet presAssocID="{1CE70B3F-764E-405D-BEED-8C7985B6129E}" presName="composite" presStyleCnt="0"/>
      <dgm:spPr/>
    </dgm:pt>
    <dgm:pt modelId="{A2C195B2-2D6F-479A-B5BD-1AE2A958BF14}" type="pres">
      <dgm:prSet presAssocID="{1CE70B3F-764E-405D-BEED-8C7985B6129E}" presName="parentText" presStyleLbl="alignNode1" presStyleIdx="4" presStyleCnt="5">
        <dgm:presLayoutVars>
          <dgm:chMax val="1"/>
          <dgm:bulletEnabled val="1"/>
        </dgm:presLayoutVars>
      </dgm:prSet>
      <dgm:spPr/>
      <dgm:t>
        <a:bodyPr/>
        <a:lstStyle/>
        <a:p>
          <a:endParaRPr lang="en-GB"/>
        </a:p>
      </dgm:t>
    </dgm:pt>
    <dgm:pt modelId="{62A49CB7-6BC7-4DDF-AB1E-B58DFE9B4F7C}" type="pres">
      <dgm:prSet presAssocID="{1CE70B3F-764E-405D-BEED-8C7985B6129E}" presName="descendantText" presStyleLbl="alignAcc1" presStyleIdx="4" presStyleCnt="5" custScaleX="99137" custScaleY="74304">
        <dgm:presLayoutVars>
          <dgm:bulletEnabled val="1"/>
        </dgm:presLayoutVars>
      </dgm:prSet>
      <dgm:spPr/>
      <dgm:t>
        <a:bodyPr/>
        <a:lstStyle/>
        <a:p>
          <a:endParaRPr lang="en-GB"/>
        </a:p>
      </dgm:t>
    </dgm:pt>
  </dgm:ptLst>
  <dgm:cxnLst>
    <dgm:cxn modelId="{5E375AE4-3684-4B5C-92A7-69E06BDE4ED3}" srcId="{407F66B3-92F4-4000-9E51-8770F2FEBFD2}" destId="{200B3F82-D5DE-488B-B183-9DC5C84AEB94}" srcOrd="0" destOrd="0" parTransId="{D3A57CB0-88F7-4A0E-8ADA-0B70754C3C58}" sibTransId="{342B1CC8-03AF-4516-9339-E049DC8329B5}"/>
    <dgm:cxn modelId="{37B3954A-C7F3-4F24-9BFE-2AD98F22A8AC}" type="presOf" srcId="{5D499354-E0B6-4E4D-BB22-375D31A0C311}" destId="{7FC7A32E-9F70-440A-BD1F-0C8F0A487309}" srcOrd="0" destOrd="0" presId="urn:microsoft.com/office/officeart/2005/8/layout/chevron2"/>
    <dgm:cxn modelId="{7A4A873B-66A1-4635-BB18-789343009437}" type="presOf" srcId="{E0CAD212-6042-4A34-99A7-32AF70F4AC7F}" destId="{6F0CA167-64B7-4BBC-B777-624B8FE6C889}" srcOrd="0" destOrd="0" presId="urn:microsoft.com/office/officeart/2005/8/layout/chevron2"/>
    <dgm:cxn modelId="{E6D7C1A0-1081-464A-8F56-38A15D16BD20}" type="presOf" srcId="{200B3F82-D5DE-488B-B183-9DC5C84AEB94}" destId="{FB592EAE-02FF-4B0B-A101-5AC8D5EC5D6A}" srcOrd="0" destOrd="0" presId="urn:microsoft.com/office/officeart/2005/8/layout/chevron2"/>
    <dgm:cxn modelId="{7BE1DBB4-ED61-4F08-9C9A-4552A30B3735}" type="presOf" srcId="{1A38E57D-BB0B-46A8-9125-71C1A4280144}" destId="{DF54E96E-4A19-4666-9C23-346C98A874DD}" srcOrd="0" destOrd="0" presId="urn:microsoft.com/office/officeart/2005/8/layout/chevron2"/>
    <dgm:cxn modelId="{E290AEE4-FF3C-4450-B72C-643EEA6E8D2E}" srcId="{E0CAD212-6042-4A34-99A7-32AF70F4AC7F}" destId="{407F66B3-92F4-4000-9E51-8770F2FEBFD2}" srcOrd="2" destOrd="0" parTransId="{53A2E4C7-88D1-4447-A48C-70D01159C98A}" sibTransId="{27F27CA7-19B6-4357-99AB-B2694129A976}"/>
    <dgm:cxn modelId="{AD871076-7B78-4F2A-AAF4-BAF8CC6D1733}" type="presOf" srcId="{407F66B3-92F4-4000-9E51-8770F2FEBFD2}" destId="{9143DC8E-59EA-455C-9DDD-1E3BE4C3C835}" srcOrd="0" destOrd="0" presId="urn:microsoft.com/office/officeart/2005/8/layout/chevron2"/>
    <dgm:cxn modelId="{9C1460C8-7CCC-450F-ADA3-343ADD89B812}" srcId="{E0CAD212-6042-4A34-99A7-32AF70F4AC7F}" destId="{329C25B7-C72A-4BBA-A001-C1B1B2587EC4}" srcOrd="1" destOrd="0" parTransId="{03AC8623-4589-48B9-A943-C6281FFE7783}" sibTransId="{E92BB13B-1633-40B1-920A-3D452D5FBBFA}"/>
    <dgm:cxn modelId="{B160D5B2-48E4-45E1-B399-D9141B88E98C}" srcId="{1A38E57D-BB0B-46A8-9125-71C1A4280144}" destId="{5D499354-E0B6-4E4D-BB22-375D31A0C311}" srcOrd="0" destOrd="0" parTransId="{038F3487-19FA-4EC0-8553-145B625BC926}" sibTransId="{D449F14F-87DE-41A9-AEAA-13839B9FDBC7}"/>
    <dgm:cxn modelId="{FAE64C4F-2DA2-4144-BEA3-6A2F0518F6C3}" srcId="{9798BAA7-0E46-4FEE-9363-29D9DDC47CFD}" destId="{7F678D7A-512E-4A6A-B02D-94FC5E1BB256}" srcOrd="0" destOrd="0" parTransId="{75FA84FB-2710-4F7B-AD8D-639CC17EC6C1}" sibTransId="{CDF5B426-AC65-44CA-A47B-68DC485DD83E}"/>
    <dgm:cxn modelId="{297F18F1-CC00-4EDE-9091-7BBB598ACB14}" srcId="{1CE70B3F-764E-405D-BEED-8C7985B6129E}" destId="{80E1A537-A5A9-4AC4-8637-0C380AD29201}" srcOrd="0" destOrd="0" parTransId="{DFAB92F3-38A3-4BEE-90F3-52F6E0E28E37}" sibTransId="{C1B43FFB-2E48-43F6-887E-178244AD138D}"/>
    <dgm:cxn modelId="{8D5F4EA5-D597-4F25-AE75-EA3AF243F49D}" type="presOf" srcId="{329C25B7-C72A-4BBA-A001-C1B1B2587EC4}" destId="{0348DF3D-33B2-45E2-9091-680225660D6F}" srcOrd="0" destOrd="0" presId="urn:microsoft.com/office/officeart/2005/8/layout/chevron2"/>
    <dgm:cxn modelId="{8A62A14B-3FD8-4716-A770-95DB5D0D1E33}" type="presOf" srcId="{7F678D7A-512E-4A6A-B02D-94FC5E1BB256}" destId="{758F573B-18A0-4332-A1C5-CA480A2CA4D8}" srcOrd="0" destOrd="0" presId="urn:microsoft.com/office/officeart/2005/8/layout/chevron2"/>
    <dgm:cxn modelId="{8F57AC99-9AF6-44A9-A365-D6E542E55AA4}" srcId="{329C25B7-C72A-4BBA-A001-C1B1B2587EC4}" destId="{60BC2BA2-47A9-49FC-9F0A-865A813A7442}" srcOrd="0" destOrd="0" parTransId="{19FD38BF-39D2-473E-B0E1-5BC91E2684DD}" sibTransId="{6C40B0B6-1C68-4AC8-8033-0FB2016AC941}"/>
    <dgm:cxn modelId="{896CF3E5-8007-465F-A45D-A61E160576DC}" type="presOf" srcId="{80E1A537-A5A9-4AC4-8637-0C380AD29201}" destId="{62A49CB7-6BC7-4DDF-AB1E-B58DFE9B4F7C}" srcOrd="0" destOrd="0" presId="urn:microsoft.com/office/officeart/2005/8/layout/chevron2"/>
    <dgm:cxn modelId="{E8E4A518-312B-46AB-82A8-E24861E0026A}" srcId="{E0CAD212-6042-4A34-99A7-32AF70F4AC7F}" destId="{1CE70B3F-764E-405D-BEED-8C7985B6129E}" srcOrd="4" destOrd="0" parTransId="{0B0DE9DE-B142-4602-B0AD-05ECB20C3AB2}" sibTransId="{D5C6B494-E5E9-4FBC-9120-05815D6BBFEA}"/>
    <dgm:cxn modelId="{4466ACEC-134E-4EE4-83D3-73DAB5FD75BC}" srcId="{E0CAD212-6042-4A34-99A7-32AF70F4AC7F}" destId="{9798BAA7-0E46-4FEE-9363-29D9DDC47CFD}" srcOrd="0" destOrd="0" parTransId="{3A75A6F4-E92D-456A-991D-6528AAC1A4FF}" sibTransId="{802053DB-56E5-43C0-B728-739F4FD38E13}"/>
    <dgm:cxn modelId="{DB803CF9-8990-4A3F-8727-70E4EFD2DFFA}" type="presOf" srcId="{9798BAA7-0E46-4FEE-9363-29D9DDC47CFD}" destId="{0CC16A0E-79A9-4EBE-9A4B-28B0D79B7ACA}" srcOrd="0" destOrd="0" presId="urn:microsoft.com/office/officeart/2005/8/layout/chevron2"/>
    <dgm:cxn modelId="{E42AC615-D03C-4DE8-8DB7-54071E5FCF80}" srcId="{E0CAD212-6042-4A34-99A7-32AF70F4AC7F}" destId="{1A38E57D-BB0B-46A8-9125-71C1A4280144}" srcOrd="3" destOrd="0" parTransId="{F27D5E33-EB28-4845-8A00-146721E120AA}" sibTransId="{D4088364-0E90-4880-9EF7-DA78BB11ED62}"/>
    <dgm:cxn modelId="{3B9C688D-ED50-427C-B13E-33C471EB2CCD}" type="presOf" srcId="{60BC2BA2-47A9-49FC-9F0A-865A813A7442}" destId="{DEA7F80C-3A58-4AE7-8E3E-905E348E2414}" srcOrd="0" destOrd="0" presId="urn:microsoft.com/office/officeart/2005/8/layout/chevron2"/>
    <dgm:cxn modelId="{1351F677-F4E8-4A08-818A-6830514844E9}" type="presOf" srcId="{1CE70B3F-764E-405D-BEED-8C7985B6129E}" destId="{A2C195B2-2D6F-479A-B5BD-1AE2A958BF14}" srcOrd="0" destOrd="0" presId="urn:microsoft.com/office/officeart/2005/8/layout/chevron2"/>
    <dgm:cxn modelId="{D9645EA4-B43E-42F9-B331-84679E59D44E}" type="presParOf" srcId="{6F0CA167-64B7-4BBC-B777-624B8FE6C889}" destId="{17F99E0C-B290-453F-AE66-EF6EB385C302}" srcOrd="0" destOrd="0" presId="urn:microsoft.com/office/officeart/2005/8/layout/chevron2"/>
    <dgm:cxn modelId="{B41AD28F-BCAC-4F38-87BC-65E3B5A8A5C6}" type="presParOf" srcId="{17F99E0C-B290-453F-AE66-EF6EB385C302}" destId="{0CC16A0E-79A9-4EBE-9A4B-28B0D79B7ACA}" srcOrd="0" destOrd="0" presId="urn:microsoft.com/office/officeart/2005/8/layout/chevron2"/>
    <dgm:cxn modelId="{22985B5F-D4A3-4A48-A4F8-A18932B656AE}" type="presParOf" srcId="{17F99E0C-B290-453F-AE66-EF6EB385C302}" destId="{758F573B-18A0-4332-A1C5-CA480A2CA4D8}" srcOrd="1" destOrd="0" presId="urn:microsoft.com/office/officeart/2005/8/layout/chevron2"/>
    <dgm:cxn modelId="{C7492DF7-8594-463E-A2F0-3BFDC1E1C247}" type="presParOf" srcId="{6F0CA167-64B7-4BBC-B777-624B8FE6C889}" destId="{62F04A85-58BF-4DDD-971C-415383EF4D3B}" srcOrd="1" destOrd="0" presId="urn:microsoft.com/office/officeart/2005/8/layout/chevron2"/>
    <dgm:cxn modelId="{55AFC9BE-CDEC-4981-A796-06C5DF745B7B}" type="presParOf" srcId="{6F0CA167-64B7-4BBC-B777-624B8FE6C889}" destId="{A5AF9684-3A21-4010-B63D-E90CEE128006}" srcOrd="2" destOrd="0" presId="urn:microsoft.com/office/officeart/2005/8/layout/chevron2"/>
    <dgm:cxn modelId="{06DC028C-7ACF-427C-8807-E2C1C0F9DAD5}" type="presParOf" srcId="{A5AF9684-3A21-4010-B63D-E90CEE128006}" destId="{0348DF3D-33B2-45E2-9091-680225660D6F}" srcOrd="0" destOrd="0" presId="urn:microsoft.com/office/officeart/2005/8/layout/chevron2"/>
    <dgm:cxn modelId="{F825CB3E-3521-4C96-A658-30328E140B25}" type="presParOf" srcId="{A5AF9684-3A21-4010-B63D-E90CEE128006}" destId="{DEA7F80C-3A58-4AE7-8E3E-905E348E2414}" srcOrd="1" destOrd="0" presId="urn:microsoft.com/office/officeart/2005/8/layout/chevron2"/>
    <dgm:cxn modelId="{09BB9416-6777-4234-8F2A-78B9D31FE487}" type="presParOf" srcId="{6F0CA167-64B7-4BBC-B777-624B8FE6C889}" destId="{E9B8BE6F-8445-4E5C-A438-56A11807AC27}" srcOrd="3" destOrd="0" presId="urn:microsoft.com/office/officeart/2005/8/layout/chevron2"/>
    <dgm:cxn modelId="{10CBE060-C2E1-4406-BB34-9307983B6D43}" type="presParOf" srcId="{6F0CA167-64B7-4BBC-B777-624B8FE6C889}" destId="{BDB44674-C1B4-4447-AB20-995913D41AA5}" srcOrd="4" destOrd="0" presId="urn:microsoft.com/office/officeart/2005/8/layout/chevron2"/>
    <dgm:cxn modelId="{00C8492A-CCB8-4F3A-A18E-7C7E7491F42C}" type="presParOf" srcId="{BDB44674-C1B4-4447-AB20-995913D41AA5}" destId="{9143DC8E-59EA-455C-9DDD-1E3BE4C3C835}" srcOrd="0" destOrd="0" presId="urn:microsoft.com/office/officeart/2005/8/layout/chevron2"/>
    <dgm:cxn modelId="{BBE88257-7D26-429F-820B-8D79D993F4A7}" type="presParOf" srcId="{BDB44674-C1B4-4447-AB20-995913D41AA5}" destId="{FB592EAE-02FF-4B0B-A101-5AC8D5EC5D6A}" srcOrd="1" destOrd="0" presId="urn:microsoft.com/office/officeart/2005/8/layout/chevron2"/>
    <dgm:cxn modelId="{D65A0A3B-B8BB-46C0-8BA9-DBBAD40C786D}" type="presParOf" srcId="{6F0CA167-64B7-4BBC-B777-624B8FE6C889}" destId="{A0560903-3839-46ED-A089-1C933D8D7458}" srcOrd="5" destOrd="0" presId="urn:microsoft.com/office/officeart/2005/8/layout/chevron2"/>
    <dgm:cxn modelId="{BA7D5738-DBFA-42D8-88A1-BED36A95FEFA}" type="presParOf" srcId="{6F0CA167-64B7-4BBC-B777-624B8FE6C889}" destId="{0A542F3D-3227-4738-BD31-AD62DEE2D32E}" srcOrd="6" destOrd="0" presId="urn:microsoft.com/office/officeart/2005/8/layout/chevron2"/>
    <dgm:cxn modelId="{9F694EC3-2533-41E7-A36F-D41AEEF3CFD1}" type="presParOf" srcId="{0A542F3D-3227-4738-BD31-AD62DEE2D32E}" destId="{DF54E96E-4A19-4666-9C23-346C98A874DD}" srcOrd="0" destOrd="0" presId="urn:microsoft.com/office/officeart/2005/8/layout/chevron2"/>
    <dgm:cxn modelId="{DB69AEC2-B040-42EF-B1EB-0BEB361A80AA}" type="presParOf" srcId="{0A542F3D-3227-4738-BD31-AD62DEE2D32E}" destId="{7FC7A32E-9F70-440A-BD1F-0C8F0A487309}" srcOrd="1" destOrd="0" presId="urn:microsoft.com/office/officeart/2005/8/layout/chevron2"/>
    <dgm:cxn modelId="{AE5748A2-3C91-4F7D-BE8E-CA9E1A515A8A}" type="presParOf" srcId="{6F0CA167-64B7-4BBC-B777-624B8FE6C889}" destId="{72E9D998-5BAC-4BDF-AD17-193D3F885F2F}" srcOrd="7" destOrd="0" presId="urn:microsoft.com/office/officeart/2005/8/layout/chevron2"/>
    <dgm:cxn modelId="{AC879A39-7AA6-49C1-9E47-E8956345323C}" type="presParOf" srcId="{6F0CA167-64B7-4BBC-B777-624B8FE6C889}" destId="{8B92B0D1-65E3-4B46-825B-5AF06D4EF502}" srcOrd="8" destOrd="0" presId="urn:microsoft.com/office/officeart/2005/8/layout/chevron2"/>
    <dgm:cxn modelId="{16985E75-A91D-44EB-98CE-75B465222805}" type="presParOf" srcId="{8B92B0D1-65E3-4B46-825B-5AF06D4EF502}" destId="{A2C195B2-2D6F-479A-B5BD-1AE2A958BF14}" srcOrd="0" destOrd="0" presId="urn:microsoft.com/office/officeart/2005/8/layout/chevron2"/>
    <dgm:cxn modelId="{3B627BA6-AC0F-4CFE-98F0-A1013AD857BC}" type="presParOf" srcId="{8B92B0D1-65E3-4B46-825B-5AF06D4EF502}" destId="{62A49CB7-6BC7-4DDF-AB1E-B58DFE9B4F7C}" srcOrd="1" destOrd="0" presId="urn:microsoft.com/office/officeart/2005/8/layout/chevron2"/>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Undesirable</a:t>
          </a:r>
          <a:br>
            <a:rPr lang="da-DK" sz="700" kern="1200"/>
          </a:br>
          <a:r>
            <a:rPr lang="da-DK" sz="700" kern="1200"/>
            <a:t>Incident assessed by SQUART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Impact/</a:t>
          </a:r>
          <a:br>
            <a:rPr lang="da-DK" sz="700" kern="1200"/>
          </a:br>
          <a:r>
            <a:rPr lang="da-DK" sz="7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55927" y="54057"/>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1</a:t>
          </a:r>
        </a:p>
      </dsp:txBody>
      <dsp:txXfrm rot="-5400000">
        <a:off x="-3044" y="124566"/>
        <a:ext cx="246781" cy="105764"/>
      </dsp:txXfrm>
    </dsp:sp>
    <dsp:sp modelId="{758F573B-18A0-4332-A1C5-CA480A2CA4D8}">
      <dsp:nvSpPr>
        <dsp:cNvPr id="0" name=""/>
        <dsp:cNvSpPr/>
      </dsp:nvSpPr>
      <dsp:spPr>
        <a:xfrm rot="5400000">
          <a:off x="2094139" y="-184922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GB" sz="1000" kern="1200"/>
            <a:t>Work in stakeholder groups to identify and prioritise hazards</a:t>
          </a:r>
        </a:p>
      </dsp:txBody>
      <dsp:txXfrm rot="-5400000">
        <a:off x="243736" y="12362"/>
        <a:ext cx="3918775" cy="206782"/>
      </dsp:txXfrm>
    </dsp:sp>
    <dsp:sp modelId="{0348DF3D-33B2-45E2-9091-680225660D6F}">
      <dsp:nvSpPr>
        <dsp:cNvPr id="0" name=""/>
        <dsp:cNvSpPr/>
      </dsp:nvSpPr>
      <dsp:spPr>
        <a:xfrm rot="5400000">
          <a:off x="-55927" y="33256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2</a:t>
          </a:r>
        </a:p>
      </dsp:txBody>
      <dsp:txXfrm rot="-5400000">
        <a:off x="-3044" y="403077"/>
        <a:ext cx="246781" cy="105764"/>
      </dsp:txXfrm>
    </dsp:sp>
    <dsp:sp modelId="{DEA7F80C-3A58-4AE7-8E3E-905E348E2414}">
      <dsp:nvSpPr>
        <dsp:cNvPr id="0" name=""/>
        <dsp:cNvSpPr/>
      </dsp:nvSpPr>
      <dsp:spPr>
        <a:xfrm rot="5400000">
          <a:off x="2094139" y="-157071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Assess the probability and impact of each risk</a:t>
          </a:r>
          <a:endParaRPr lang="en-GB" sz="1000" kern="1200"/>
        </a:p>
      </dsp:txBody>
      <dsp:txXfrm rot="-5400000">
        <a:off x="243736" y="290872"/>
        <a:ext cx="3918775" cy="206782"/>
      </dsp:txXfrm>
    </dsp:sp>
    <dsp:sp modelId="{9143DC8E-59EA-455C-9DDD-1E3BE4C3C835}">
      <dsp:nvSpPr>
        <dsp:cNvPr id="0" name=""/>
        <dsp:cNvSpPr/>
      </dsp:nvSpPr>
      <dsp:spPr>
        <a:xfrm rot="5400000">
          <a:off x="-55927" y="61107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3</a:t>
          </a:r>
        </a:p>
      </dsp:txBody>
      <dsp:txXfrm rot="-5400000">
        <a:off x="-3044" y="681587"/>
        <a:ext cx="246781" cy="105764"/>
      </dsp:txXfrm>
    </dsp:sp>
    <dsp:sp modelId="{FB592EAE-02FF-4B0B-A101-5AC8D5EC5D6A}">
      <dsp:nvSpPr>
        <dsp:cNvPr id="0" name=""/>
        <dsp:cNvSpPr/>
      </dsp:nvSpPr>
      <dsp:spPr>
        <a:xfrm rot="5400000">
          <a:off x="2094139" y="-1292206"/>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Agree possible risk control options</a:t>
          </a:r>
          <a:endParaRPr lang="en-GB" sz="1000" kern="1200"/>
        </a:p>
      </dsp:txBody>
      <dsp:txXfrm rot="-5400000">
        <a:off x="243736" y="569383"/>
        <a:ext cx="3918775" cy="206782"/>
      </dsp:txXfrm>
    </dsp:sp>
    <dsp:sp modelId="{DF54E96E-4A19-4666-9C23-346C98A874DD}">
      <dsp:nvSpPr>
        <dsp:cNvPr id="0" name=""/>
        <dsp:cNvSpPr/>
      </dsp:nvSpPr>
      <dsp:spPr>
        <a:xfrm rot="5400000">
          <a:off x="-55927" y="88958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4</a:t>
          </a:r>
        </a:p>
      </dsp:txBody>
      <dsp:txXfrm rot="-5400000">
        <a:off x="-3044" y="960098"/>
        <a:ext cx="246781" cy="105764"/>
      </dsp:txXfrm>
    </dsp:sp>
    <dsp:sp modelId="{7FC7A32E-9F70-440A-BD1F-0C8F0A487309}">
      <dsp:nvSpPr>
        <dsp:cNvPr id="0" name=""/>
        <dsp:cNvSpPr/>
      </dsp:nvSpPr>
      <dsp:spPr>
        <a:xfrm rot="5400000">
          <a:off x="2110070" y="-988562"/>
          <a:ext cx="197292" cy="394214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Make decisions based on stakeholder feedback and "ALARP" options</a:t>
          </a:r>
          <a:endParaRPr lang="en-GB" sz="1000" kern="1200"/>
        </a:p>
      </dsp:txBody>
      <dsp:txXfrm rot="-5400000">
        <a:off x="237645" y="893494"/>
        <a:ext cx="3932513" cy="178030"/>
      </dsp:txXfrm>
    </dsp:sp>
    <dsp:sp modelId="{A2C195B2-2D6F-479A-B5BD-1AE2A958BF14}">
      <dsp:nvSpPr>
        <dsp:cNvPr id="0" name=""/>
        <dsp:cNvSpPr/>
      </dsp:nvSpPr>
      <dsp:spPr>
        <a:xfrm rot="5400000">
          <a:off x="-55927" y="116809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5</a:t>
          </a:r>
        </a:p>
      </dsp:txBody>
      <dsp:txXfrm rot="-5400000">
        <a:off x="-3044" y="1238608"/>
        <a:ext cx="246781" cy="105764"/>
      </dsp:txXfrm>
    </dsp:sp>
    <dsp:sp modelId="{62A49CB7-6BC7-4DDF-AB1E-B58DFE9B4F7C}">
      <dsp:nvSpPr>
        <dsp:cNvPr id="0" name=""/>
        <dsp:cNvSpPr/>
      </dsp:nvSpPr>
      <dsp:spPr>
        <a:xfrm rot="5400000">
          <a:off x="2123581" y="-718227"/>
          <a:ext cx="170270" cy="3896045"/>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Take action to implement decisions</a:t>
          </a:r>
          <a:endParaRPr lang="en-GB" sz="1000" kern="1200"/>
        </a:p>
      </dsp:txBody>
      <dsp:txXfrm rot="-5400000">
        <a:off x="260694" y="1152972"/>
        <a:ext cx="3887733" cy="15364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2FBA8-141F-4465-A2A6-48BDE399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5396</Words>
  <Characters>30762</Characters>
  <Application>Microsoft Office Word</Application>
  <DocSecurity>0</DocSecurity>
  <Lines>256</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36086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5</cp:revision>
  <cp:lastPrinted>2016-06-29T15:18:00Z</cp:lastPrinted>
  <dcterms:created xsi:type="dcterms:W3CDTF">2017-04-27T21:22:00Z</dcterms:created>
  <dcterms:modified xsi:type="dcterms:W3CDTF">2017-08-13T10:22:00Z</dcterms:modified>
</cp:coreProperties>
</file>